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A6F30" w14:textId="65B72A1B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Alice Taylor (NESO)" w:date="2024-11-07T10:34:00Z"/>
          <w:rFonts w:ascii="Arial" w:eastAsia="Times New Roman" w:hAnsi="Arial" w:cs="Times New Roman"/>
          <w:b/>
          <w:sz w:val="28"/>
          <w:szCs w:val="28"/>
        </w:rPr>
      </w:pPr>
      <w:ins w:id="1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</w:ins>
      <w:ins w:id="2" w:author="Sophie Williams" w:date="2024-11-07T13:44:00Z">
        <w:r w:rsidR="00163F10"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</w:ins>
      <w:ins w:id="3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3106336" w14:textId="54E1165F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4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7BE40190" w14:textId="3F0DAA1E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5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  <w:ins w:id="6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2861FCD9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41FC24F7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8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32B75570" w14:textId="0924A2C1" w:rsidR="00FD7D8B" w:rsidRPr="004476F9" w:rsidRDefault="00163F10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Sophie Williams" w:date="2024-11-07T13:44:00Z"/>
          <w:rFonts w:ascii="Arial" w:eastAsia="Times New Roman" w:hAnsi="Arial" w:cs="Times New Roman"/>
          <w:b/>
          <w:sz w:val="28"/>
          <w:szCs w:val="28"/>
          <w:u w:val="single"/>
        </w:rPr>
      </w:pPr>
      <w:ins w:id="10" w:author="Sophie Williams" w:date="2024-11-07T13:44:00Z">
        <w:r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024FC1C4" w14:textId="77777777" w:rsidR="00163F10" w:rsidRDefault="00163F10" w:rsidP="007A7A25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Sophie Williams" w:date="2024-11-07T13:4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655946" w:rsidRPr="00655946" w14:paraId="5984F2A9" w14:textId="77777777" w:rsidTr="004476F9">
        <w:trPr>
          <w:trHeight w:val="567"/>
          <w:ins w:id="12" w:author="Sophie Williams" w:date="2024-11-07T13:58:00Z"/>
        </w:trPr>
        <w:tc>
          <w:tcPr>
            <w:tcW w:w="1981" w:type="dxa"/>
            <w:shd w:val="clear" w:color="auto" w:fill="auto"/>
          </w:tcPr>
          <w:p w14:paraId="5DBA2B6A" w14:textId="3C6ED794" w:rsidR="006E73BA" w:rsidRPr="00655946" w:rsidRDefault="00E9604C" w:rsidP="006E73BA">
            <w:pPr>
              <w:tabs>
                <w:tab w:val="center" w:pos="4153"/>
                <w:tab w:val="right" w:pos="8306"/>
              </w:tabs>
              <w:rPr>
                <w:ins w:id="13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4" w:author="Sophie Williams" w:date="2024-11-07T14:11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</w:t>
              </w:r>
            </w:ins>
            <w:ins w:id="15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16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17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18.4</w:t>
              </w:r>
            </w:ins>
          </w:p>
        </w:tc>
        <w:tc>
          <w:tcPr>
            <w:tcW w:w="7712" w:type="dxa"/>
            <w:shd w:val="clear" w:color="auto" w:fill="auto"/>
          </w:tcPr>
          <w:p w14:paraId="4A207067" w14:textId="46487600" w:rsidR="006E73BA" w:rsidRPr="00655946" w:rsidRDefault="006E73BA" w:rsidP="006E73BA">
            <w:pPr>
              <w:tabs>
                <w:tab w:val="center" w:pos="4153"/>
                <w:tab w:val="right" w:pos="8306"/>
              </w:tabs>
              <w:rPr>
                <w:ins w:id="18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9" w:author="Sophie Williams" w:date="2024-11-07T13:5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655946" w:rsidRPr="00655946" w14:paraId="3C7CF219" w14:textId="77777777" w:rsidTr="004476F9">
        <w:trPr>
          <w:trHeight w:val="567"/>
          <w:ins w:id="20" w:author="Sophie Williams" w:date="2024-11-07T13:58:00Z"/>
        </w:trPr>
        <w:tc>
          <w:tcPr>
            <w:tcW w:w="1981" w:type="dxa"/>
            <w:shd w:val="clear" w:color="auto" w:fill="auto"/>
          </w:tcPr>
          <w:p w14:paraId="6823531B" w14:textId="14ED8A19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1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2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</w:ins>
            <w:ins w:id="23" w:author="Sophie Williams" w:date="2024-11-07T14:14:00Z">
              <w:r w:rsidR="0047599C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8.5</w:t>
              </w:r>
            </w:ins>
            <w:ins w:id="24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25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26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18.7</w:t>
              </w:r>
            </w:ins>
          </w:p>
        </w:tc>
        <w:tc>
          <w:tcPr>
            <w:tcW w:w="7712" w:type="dxa"/>
            <w:shd w:val="clear" w:color="auto" w:fill="auto"/>
          </w:tcPr>
          <w:p w14:paraId="2E382F57" w14:textId="008BF386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8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655946" w:rsidRPr="00655946" w14:paraId="5DD2F011" w14:textId="77777777" w:rsidTr="004476F9">
        <w:trPr>
          <w:trHeight w:val="567"/>
          <w:ins w:id="29" w:author="Sophie Williams" w:date="2024-11-07T13:58:00Z"/>
        </w:trPr>
        <w:tc>
          <w:tcPr>
            <w:tcW w:w="1981" w:type="dxa"/>
            <w:shd w:val="clear" w:color="auto" w:fill="auto"/>
          </w:tcPr>
          <w:p w14:paraId="20608C97" w14:textId="5376F43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1" w:author="Sophie Williams" w:date="2024-11-07T14:18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32FE38B9" w14:textId="5104D2F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3" w:author="Sophie Williams" w:date="2024-11-07T14:18:00Z">
              <w:r w:rsidRPr="004476F9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4476F9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655946" w:rsidRPr="00655946" w14:paraId="1ACA306D" w14:textId="77777777" w:rsidTr="004476F9">
        <w:trPr>
          <w:trHeight w:val="567"/>
          <w:ins w:id="34" w:author="Sophie Williams" w:date="2024-11-07T13:58:00Z"/>
        </w:trPr>
        <w:tc>
          <w:tcPr>
            <w:tcW w:w="1981" w:type="dxa"/>
            <w:shd w:val="clear" w:color="auto" w:fill="auto"/>
          </w:tcPr>
          <w:p w14:paraId="0050945F" w14:textId="573574F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E58ABF9" w14:textId="2D4E93F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8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655946" w:rsidRPr="00655946" w14:paraId="4CDF71C6" w14:textId="77777777" w:rsidTr="004476F9">
        <w:trPr>
          <w:trHeight w:val="567"/>
          <w:ins w:id="39" w:author="Sophie Williams" w:date="2024-11-07T13:58:00Z"/>
        </w:trPr>
        <w:tc>
          <w:tcPr>
            <w:tcW w:w="1981" w:type="dxa"/>
            <w:shd w:val="clear" w:color="auto" w:fill="auto"/>
          </w:tcPr>
          <w:p w14:paraId="59B0739A" w14:textId="731C59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1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614FC903" w14:textId="6A8FAE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3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</w:tc>
      </w:tr>
      <w:tr w:rsidR="00655946" w:rsidRPr="00655946" w14:paraId="7766EB6C" w14:textId="77777777" w:rsidTr="004476F9">
        <w:trPr>
          <w:trHeight w:val="567"/>
          <w:ins w:id="44" w:author="Sophie Williams" w:date="2024-11-07T13:58:00Z"/>
        </w:trPr>
        <w:tc>
          <w:tcPr>
            <w:tcW w:w="1981" w:type="dxa"/>
            <w:shd w:val="clear" w:color="auto" w:fill="auto"/>
          </w:tcPr>
          <w:p w14:paraId="331C922C" w14:textId="0D05715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6A206245" w14:textId="498A14E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8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655946" w:rsidRPr="00655946" w14:paraId="2E4C6A22" w14:textId="77777777" w:rsidTr="004476F9">
        <w:trPr>
          <w:trHeight w:val="567"/>
          <w:ins w:id="49" w:author="Sophie Williams" w:date="2024-11-07T13:58:00Z"/>
        </w:trPr>
        <w:tc>
          <w:tcPr>
            <w:tcW w:w="1981" w:type="dxa"/>
            <w:shd w:val="clear" w:color="auto" w:fill="auto"/>
          </w:tcPr>
          <w:p w14:paraId="42627FD3" w14:textId="1B79925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57CEA994" w14:textId="5D52672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3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655946" w:rsidRPr="00655946" w14:paraId="31E618B8" w14:textId="77777777" w:rsidTr="004476F9">
        <w:trPr>
          <w:trHeight w:val="567"/>
          <w:ins w:id="54" w:author="Sophie Williams" w:date="2024-11-07T14:20:00Z"/>
        </w:trPr>
        <w:tc>
          <w:tcPr>
            <w:tcW w:w="1981" w:type="dxa"/>
            <w:shd w:val="clear" w:color="auto" w:fill="auto"/>
          </w:tcPr>
          <w:p w14:paraId="0EC33480" w14:textId="2F20B63A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5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56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71C1C66C" w14:textId="677A576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57" w:author="Sophie Williams" w:date="2024-11-07T14:20:00Z"/>
                <w:rFonts w:ascii="Arial" w:hAnsi="Arial" w:cs="Arial"/>
                <w:sz w:val="24"/>
                <w:szCs w:val="24"/>
              </w:rPr>
            </w:pPr>
            <w:ins w:id="58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655946" w:rsidRPr="00655946" w14:paraId="5DBD1104" w14:textId="77777777" w:rsidTr="004476F9">
        <w:trPr>
          <w:trHeight w:val="567"/>
          <w:ins w:id="59" w:author="Sophie Williams" w:date="2024-11-07T14:20:00Z"/>
        </w:trPr>
        <w:tc>
          <w:tcPr>
            <w:tcW w:w="1981" w:type="dxa"/>
            <w:shd w:val="clear" w:color="auto" w:fill="auto"/>
          </w:tcPr>
          <w:p w14:paraId="23EAF947" w14:textId="1928285F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60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</w:t>
              </w:r>
            </w:ins>
            <w:ins w:id="62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63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64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18.15</w:t>
              </w:r>
            </w:ins>
          </w:p>
        </w:tc>
        <w:tc>
          <w:tcPr>
            <w:tcW w:w="7712" w:type="dxa"/>
            <w:shd w:val="clear" w:color="auto" w:fill="auto"/>
          </w:tcPr>
          <w:p w14:paraId="0869CBD3" w14:textId="0BA2177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65" w:author="Sophie Williams" w:date="2024-11-07T14:20:00Z"/>
                <w:rFonts w:ascii="Arial" w:hAnsi="Arial" w:cs="Arial"/>
                <w:sz w:val="24"/>
                <w:szCs w:val="24"/>
              </w:rPr>
            </w:pPr>
            <w:ins w:id="66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655946" w:rsidRPr="00655946" w14:paraId="3DE864B5" w14:textId="77777777" w:rsidTr="004476F9">
        <w:trPr>
          <w:trHeight w:val="567"/>
          <w:ins w:id="67" w:author="Sophie Williams" w:date="2024-11-07T14:20:00Z"/>
        </w:trPr>
        <w:tc>
          <w:tcPr>
            <w:tcW w:w="1981" w:type="dxa"/>
            <w:shd w:val="clear" w:color="auto" w:fill="auto"/>
          </w:tcPr>
          <w:p w14:paraId="1997C487" w14:textId="306BEE62" w:rsidR="003B18F6" w:rsidRPr="00655946" w:rsidRDefault="00655946" w:rsidP="006E73BA">
            <w:pPr>
              <w:tabs>
                <w:tab w:val="center" w:pos="4153"/>
                <w:tab w:val="right" w:pos="8306"/>
              </w:tabs>
              <w:rPr>
                <w:ins w:id="68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9" w:author="Sophie Williams" w:date="2024-11-07T14:22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6E5B4163" w14:textId="30C5DF3C" w:rsidR="003B18F6" w:rsidRPr="004476F9" w:rsidRDefault="00655946" w:rsidP="006E73BA">
            <w:pPr>
              <w:tabs>
                <w:tab w:val="center" w:pos="4153"/>
                <w:tab w:val="right" w:pos="8306"/>
              </w:tabs>
              <w:rPr>
                <w:ins w:id="70" w:author="Sophie Williams" w:date="2024-11-07T14:20:00Z"/>
                <w:rFonts w:ascii="Arial" w:hAnsi="Arial" w:cs="Arial"/>
                <w:sz w:val="24"/>
                <w:szCs w:val="24"/>
              </w:rPr>
            </w:pPr>
            <w:ins w:id="71" w:author="Sophie Williams" w:date="2024-11-07T14:22:00Z">
              <w:r w:rsidRPr="004476F9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19958320" w14:textId="342DA8EA" w:rsidR="001A5813" w:rsidRPr="004476F9" w:rsidDel="000469A8" w:rsidRDefault="001A5813" w:rsidP="00CB08DE">
      <w:pPr>
        <w:tabs>
          <w:tab w:val="center" w:pos="4153"/>
          <w:tab w:val="right" w:pos="8306"/>
        </w:tabs>
        <w:spacing w:after="0" w:line="240" w:lineRule="auto"/>
        <w:rPr>
          <w:del w:id="72" w:author="Sophie Williams" w:date="2024-11-07T14:00:00Z"/>
          <w:rFonts w:ascii="Arial" w:eastAsia="Times New Roman" w:hAnsi="Arial" w:cs="Times New Roman"/>
          <w:sz w:val="24"/>
          <w:szCs w:val="24"/>
        </w:rPr>
      </w:pPr>
    </w:p>
    <w:p w14:paraId="6C37CB95" w14:textId="77777777" w:rsidR="00FD7D8B" w:rsidRPr="003E2EE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br w:type="page"/>
      </w:r>
    </w:p>
    <w:p w14:paraId="04BC1F34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rPr>
          <w:ins w:id="73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005BF6B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5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3CAF45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0C40A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188C4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CB2CC8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81C11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D926F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B8672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5A67C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4C6655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FE9C5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C00701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9659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1B1C7C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209797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E644DD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0A8CE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CCD11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F12C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008D47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4" w:author="Tammy Meek (NESO)" w:date="2024-11-08T09:37:00Z"/>
          <w:rFonts w:ascii="Arial" w:hAnsi="Arial" w:cs="Arial"/>
          <w:sz w:val="24"/>
          <w:szCs w:val="24"/>
        </w:rPr>
      </w:pPr>
      <w:ins w:id="95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2E38919E" w14:textId="77777777" w:rsidR="001269A2" w:rsidRPr="00443D54" w:rsidRDefault="001269A2" w:rsidP="001269A2">
      <w:pPr>
        <w:spacing w:after="240" w:line="240" w:lineRule="auto"/>
        <w:ind w:left="360"/>
        <w:jc w:val="both"/>
        <w:outlineLvl w:val="3"/>
        <w:rPr>
          <w:ins w:id="96" w:author="Tammy Meek (NESO)" w:date="2024-11-08T09:37:00Z"/>
          <w:rFonts w:ascii="Arial" w:hAnsi="Arial" w:cs="Arial"/>
          <w:sz w:val="24"/>
          <w:szCs w:val="24"/>
        </w:rPr>
      </w:pPr>
    </w:p>
    <w:p w14:paraId="4B373669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7" w:author="Tammy Meek (NESO)" w:date="2024-11-08T09:37:00Z"/>
          <w:rFonts w:ascii="Arial" w:eastAsia="Times New Roman" w:hAnsi="Arial" w:cs="Arial"/>
          <w:sz w:val="24"/>
          <w:szCs w:val="24"/>
        </w:rPr>
      </w:pPr>
      <w:ins w:id="98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one off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rights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02F3615" w14:textId="77777777" w:rsidR="001269A2" w:rsidRPr="00443D54" w:rsidRDefault="001269A2" w:rsidP="001269A2">
      <w:pPr>
        <w:spacing w:before="120" w:after="0" w:line="240" w:lineRule="auto"/>
        <w:ind w:left="360"/>
        <w:jc w:val="both"/>
        <w:outlineLvl w:val="3"/>
        <w:rPr>
          <w:ins w:id="99" w:author="Tammy Meek (NESO)" w:date="2024-11-08T09:37:00Z"/>
          <w:rFonts w:ascii="Arial" w:eastAsia="Times New Roman" w:hAnsi="Arial" w:cs="Arial"/>
          <w:sz w:val="24"/>
          <w:szCs w:val="24"/>
        </w:rPr>
      </w:pPr>
    </w:p>
    <w:p w14:paraId="4E3A9899" w14:textId="77777777" w:rsidR="001269A2" w:rsidRPr="00443D5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0" w:author="Tammy Meek (NESO)" w:date="2024-11-08T09:37:00Z"/>
          <w:rFonts w:ascii="Arial" w:hAnsi="Arial" w:cs="Arial"/>
          <w:sz w:val="24"/>
          <w:szCs w:val="24"/>
        </w:rPr>
      </w:pPr>
      <w:ins w:id="101" w:author="Tammy Meek (NESO)" w:date="2024-11-08T09:37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38FCFEA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7:00Z"/>
          <w:rFonts w:ascii="Arial" w:hAnsi="Arial" w:cs="Arial"/>
          <w:sz w:val="24"/>
          <w:szCs w:val="24"/>
        </w:rPr>
      </w:pPr>
    </w:p>
    <w:p w14:paraId="4E323576" w14:textId="1B013B23" w:rsidR="000D3FED" w:rsidRPr="003E2EE9" w:rsidRDefault="000D3FED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3" w:author="Tammy Meek (NESO)" w:date="2024-11-08T09:37:00Z"/>
          <w:rFonts w:ascii="Arial" w:hAnsi="Arial" w:cs="Arial"/>
          <w:sz w:val="24"/>
          <w:szCs w:val="24"/>
        </w:rPr>
      </w:pPr>
      <w:ins w:id="104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7739C66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5" w:author="Tammy Meek (NESO)" w:date="2024-11-08T09:37:00Z"/>
          <w:rFonts w:ascii="Arial" w:hAnsi="Arial" w:cs="Arial"/>
          <w:sz w:val="24"/>
          <w:szCs w:val="24"/>
        </w:rPr>
      </w:pPr>
    </w:p>
    <w:p w14:paraId="7E7D7C1D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6" w:author="Tammy Meek (NESO)" w:date="2024-11-08T09:37:00Z"/>
          <w:rFonts w:ascii="Arial" w:hAnsi="Arial" w:cs="Arial"/>
          <w:b/>
          <w:bCs/>
          <w:sz w:val="24"/>
          <w:szCs w:val="24"/>
        </w:rPr>
      </w:pPr>
      <w:ins w:id="107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F0F59F3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7:00Z"/>
          <w:rFonts w:ascii="Arial" w:hAnsi="Arial" w:cs="Arial"/>
          <w:b/>
          <w:bCs/>
          <w:sz w:val="24"/>
          <w:szCs w:val="24"/>
        </w:rPr>
      </w:pPr>
      <w:ins w:id="109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provided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7AFA8B07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7:00Z"/>
          <w:rFonts w:ascii="Arial" w:hAnsi="Arial" w:cs="Arial"/>
          <w:b/>
          <w:bCs/>
          <w:sz w:val="24"/>
          <w:szCs w:val="24"/>
        </w:rPr>
      </w:pPr>
      <w:ins w:id="111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8B47DE1" w14:textId="7DA3EDCE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7:00Z"/>
          <w:rFonts w:ascii="Arial" w:hAnsi="Arial" w:cs="Arial"/>
          <w:b/>
          <w:bCs/>
          <w:sz w:val="24"/>
          <w:szCs w:val="24"/>
        </w:rPr>
      </w:pPr>
      <w:ins w:id="113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114" w:author="Milly Lewis" w:date="2024-12-20T14:39:00Z" w16du:dateUtc="2024-12-20T14:39:00Z">
        <w:r w:rsidR="000F3C01">
          <w:rPr>
            <w:rFonts w:ascii="Arial" w:hAnsi="Arial" w:cs="Arial"/>
            <w:b/>
            <w:bCs/>
            <w:sz w:val="24"/>
            <w:szCs w:val="24"/>
          </w:rPr>
          <w:t xml:space="preserve">Readiness </w:t>
        </w:r>
      </w:ins>
      <w:ins w:id="115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>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3F4E2822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6" w:author="Tammy Meek (NESO)" w:date="2024-11-08T09:37:00Z"/>
          <w:rFonts w:ascii="Arial" w:hAnsi="Arial" w:cs="Arial"/>
          <w:b/>
          <w:bCs/>
          <w:sz w:val="24"/>
          <w:szCs w:val="24"/>
        </w:rPr>
      </w:pPr>
      <w:ins w:id="117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4668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B7EC7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9" w:author="Tammy Meek (NESO)" w:date="2024-11-08T09:37:00Z"/>
          <w:rFonts w:ascii="Arial" w:hAnsi="Arial" w:cs="Arial"/>
          <w:b/>
          <w:bCs/>
          <w:sz w:val="24"/>
          <w:szCs w:val="24"/>
        </w:rPr>
      </w:pPr>
      <w:ins w:id="120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39F7A5A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1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2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337A54CA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3" w:author="Tammy Meek (NESO)" w:date="2024-11-08T09:37:00Z"/>
          <w:rFonts w:ascii="Arial" w:hAnsi="Arial" w:cs="Arial"/>
          <w:sz w:val="24"/>
          <w:szCs w:val="24"/>
        </w:rPr>
      </w:pPr>
    </w:p>
    <w:p w14:paraId="77139296" w14:textId="77777777" w:rsidR="001269A2" w:rsidRPr="00B779D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4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5" w:author="Tammy Meek (NESO)" w:date="2024-11-08T09:37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4EB7017" w14:textId="77777777" w:rsidR="001269A2" w:rsidRPr="003B7F6A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6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7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1737F5E7" w14:textId="77777777" w:rsidR="001269A2" w:rsidRPr="00B779D4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28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9" w:author="Tammy Meek (NESO)" w:date="2024-11-08T09:37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8E166B3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1" w:author="Tammy Meek (NESO)" w:date="2024-11-08T09:37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A2DBB51" w14:textId="77777777" w:rsidR="001269A2" w:rsidRPr="000C5F08" w:rsidRDefault="001269A2" w:rsidP="001269A2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2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777E78C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3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4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3DFAA686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5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3D33327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6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7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685E3C27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8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2368DF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9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40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01F128DB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1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1BB9112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43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5D413D4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4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409783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5" w:author="Tammy Meek (NESO)" w:date="2024-11-08T09:37:00Z"/>
          <w:rFonts w:ascii="Arial" w:eastAsia="Times New Roman" w:hAnsi="Arial" w:cs="Arial"/>
          <w:sz w:val="24"/>
          <w:szCs w:val="24"/>
        </w:rPr>
      </w:pPr>
      <w:ins w:id="146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A55CBC5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7" w:author="Tammy Meek (NESO)" w:date="2024-11-08T09:37:00Z"/>
          <w:rFonts w:ascii="Arial" w:eastAsia="Times New Roman" w:hAnsi="Arial" w:cs="Arial"/>
          <w:b/>
          <w:bCs/>
          <w:sz w:val="24"/>
          <w:szCs w:val="24"/>
        </w:rPr>
      </w:pPr>
    </w:p>
    <w:p w14:paraId="18770CBA" w14:textId="6C2D6D8C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8" w:author="Tammy Meek (NESO)" w:date="2024-11-08T09:37:00Z"/>
          <w:rFonts w:ascii="Arial" w:hAnsi="Arial" w:cs="Arial"/>
          <w:sz w:val="24"/>
          <w:szCs w:val="24"/>
        </w:rPr>
      </w:pPr>
      <w:ins w:id="149" w:author="Tammy Meek (NESO)" w:date="2024-11-08T09:37:00Z">
        <w:del w:id="150" w:author="Alice Taylor (NESO)" w:date="2024-12-12T12:53:00Z">
          <w:r w:rsidRPr="000A244A" w:rsidDel="005D08DE">
            <w:rPr>
              <w:rFonts w:ascii="Arial" w:eastAsia="Times New Roman" w:hAnsi="Arial" w:cs="Arial"/>
              <w:b/>
              <w:bCs/>
              <w:sz w:val="24"/>
              <w:szCs w:val="24"/>
            </w:rPr>
            <w:delText>For</w:delText>
          </w:r>
          <w:r w:rsidRPr="000C5F08" w:rsidDel="005D08DE">
            <w:rPr>
              <w:rFonts w:ascii="Arial" w:eastAsia="Times New Roman" w:hAnsi="Arial" w:cs="Arial"/>
              <w:sz w:val="24"/>
              <w:szCs w:val="24"/>
            </w:rPr>
            <w:delText xml:space="preserve"> </w:delText>
          </w:r>
        </w:del>
      </w:ins>
      <w:ins w:id="151" w:author="Alice Taylor (NESO)" w:date="2024-12-12T12:53:00Z">
        <w:r w:rsidR="005D08DE">
          <w:rPr>
            <w:rFonts w:ascii="Arial" w:eastAsia="Times New Roman" w:hAnsi="Arial" w:cs="Arial"/>
            <w:sz w:val="24"/>
            <w:szCs w:val="24"/>
          </w:rPr>
          <w:t xml:space="preserve">For </w:t>
        </w:r>
      </w:ins>
      <w:ins w:id="152" w:author="Tammy Meek (NESO)" w:date="2024-11-08T09:37:00Z">
        <w:r w:rsidRPr="000C5F08">
          <w:rPr>
            <w:rFonts w:ascii="Arial" w:eastAsia="Times New Roman" w:hAnsi="Arial" w:cs="Arial"/>
            <w:sz w:val="24"/>
            <w:szCs w:val="24"/>
          </w:rPr>
          <w:t>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 </w:t>
        </w:r>
      </w:ins>
      <w:ins w:id="153" w:author="Milly Lewis" w:date="2024-12-20T14:48:00Z" w16du:dateUtc="2024-12-20T14:48:00Z">
        <w:r w:rsidR="003A3BDF">
          <w:rPr>
            <w:rStyle w:val="cf01"/>
            <w:rFonts w:ascii="Arial" w:hAnsi="Arial" w:cs="Arial"/>
            <w:sz w:val="24"/>
            <w:szCs w:val="24"/>
          </w:rPr>
          <w:t xml:space="preserve">not </w:t>
        </w:r>
      </w:ins>
      <w:ins w:id="154" w:author="Tammy Meek (NESO)" w:date="2024-11-08T09:37:00Z"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2A2FEBFA" w14:textId="77777777" w:rsidR="001269A2" w:rsidRDefault="001269A2" w:rsidP="001269A2">
      <w:pPr>
        <w:pStyle w:val="ListParagraph"/>
        <w:rPr>
          <w:ins w:id="155" w:author="Tammy Meek (NESO)" w:date="2024-11-08T09:37:00Z"/>
        </w:rPr>
      </w:pPr>
    </w:p>
    <w:p w14:paraId="0B7C9656" w14:textId="499620B9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6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57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</w:t>
        </w:r>
      </w:ins>
      <w:del w:id="158" w:author="Alice Taylor (NESO)" w:date="2024-12-12T12:53:00Z">
        <w:r w:rsidR="001E7B27" w:rsidDel="005D08DE">
          <w:rPr>
            <w:rFonts w:ascii="Arial" w:hAnsi="Arial" w:cs="Arial"/>
            <w:sz w:val="24"/>
            <w:szCs w:val="24"/>
          </w:rPr>
          <w:delText>I</w:delText>
        </w:r>
      </w:del>
      <w:ins w:id="159" w:author="Alice Taylor (NESO)" w:date="2024-12-05T14:22:00Z">
        <w:r w:rsidR="00DA1472">
          <w:rPr>
            <w:rFonts w:ascii="Arial" w:hAnsi="Arial" w:cs="Arial"/>
            <w:sz w:val="24"/>
            <w:szCs w:val="24"/>
          </w:rPr>
          <w:t>i</w:t>
        </w:r>
      </w:ins>
      <w:ins w:id="160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s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A023C7" w14:textId="77777777" w:rsidR="001269A2" w:rsidRPr="000C5F08" w:rsidRDefault="001269A2" w:rsidP="001269A2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B896E86" w14:textId="5779D5D9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2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  <w:ins w:id="163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</w:ins>
      <w:ins w:id="164" w:author="Alice Taylor (NESO)" w:date="2024-12-05T14:23:00Z">
        <w:r w:rsidR="00634887">
          <w:rPr>
            <w:rFonts w:ascii="Arial" w:eastAsia="Times New Roman" w:hAnsi="Arial" w:cs="Times New Roman"/>
            <w:sz w:val="24"/>
            <w:szCs w:val="24"/>
          </w:rPr>
          <w:t>,</w:t>
        </w:r>
      </w:ins>
      <w:ins w:id="165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</w:t>
        </w:r>
      </w:ins>
      <w:del w:id="166" w:author="Alice Taylor (NESO)" w:date="2024-12-12T12:53:00Z">
        <w:r w:rsidR="00CC732F" w:rsidDel="00CC732F">
          <w:rPr>
            <w:rFonts w:ascii="Arial" w:eastAsia="Times New Roman" w:hAnsi="Arial" w:cs="Times New Roman"/>
            <w:sz w:val="24"/>
            <w:szCs w:val="24"/>
          </w:rPr>
          <w:delText>,</w:delText>
        </w:r>
      </w:del>
      <w:ins w:id="167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</w:ins>
      <w:ins w:id="168" w:author="Alice Taylor (NESO)" w:date="2024-12-12T12:54:00Z">
        <w:r w:rsidR="00933B92">
          <w:rPr>
            <w:rFonts w:ascii="Arial" w:eastAsia="Times New Roman" w:hAnsi="Arial" w:cs="Times New Roman"/>
            <w:sz w:val="24"/>
            <w:szCs w:val="24"/>
          </w:rPr>
          <w:t>d</w:t>
        </w:r>
      </w:ins>
      <w:ins w:id="169" w:author="Tammy Meek (NESO)" w:date="2024-11-08T09:37:00Z">
        <w:del w:id="170" w:author="Alice Taylor (NESO)" w:date="2024-12-12T12:54:00Z">
          <w:r w:rsidRPr="00933B92" w:rsidDel="00933B92">
            <w:rPr>
              <w:rFonts w:ascii="Arial" w:eastAsia="Times New Roman" w:hAnsi="Arial" w:cs="Times New Roman"/>
              <w:b/>
              <w:bCs/>
              <w:sz w:val="24"/>
              <w:szCs w:val="24"/>
              <w:rPrChange w:id="171" w:author="Alice Taylor (NESO)" w:date="2024-12-12T12:54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d</w:delText>
          </w:r>
        </w:del>
        <w:r w:rsidRPr="00452A74">
          <w:rPr>
            <w:rFonts w:ascii="Arial" w:eastAsia="Times New Roman" w:hAnsi="Arial" w:cs="Times New Roman"/>
            <w:sz w:val="24"/>
            <w:szCs w:val="24"/>
          </w:rPr>
          <w:t>.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5261CD5D" w14:textId="77777777" w:rsidR="001269A2" w:rsidRPr="000C5F08" w:rsidRDefault="001269A2" w:rsidP="001269A2">
      <w:pPr>
        <w:pStyle w:val="ListParagraph"/>
        <w:rPr>
          <w:ins w:id="172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</w:p>
    <w:p w14:paraId="0D105BF4" w14:textId="77777777" w:rsidR="001269A2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3" w:author="Tammy Meek (NESO)" w:date="2024-11-08T09:37:00Z"/>
          <w:rFonts w:ascii="Arial" w:hAnsi="Arial" w:cs="Arial"/>
          <w:sz w:val="24"/>
          <w:szCs w:val="24"/>
        </w:rPr>
      </w:pPr>
      <w:ins w:id="174" w:author="Tammy Meek (NESO)" w:date="2024-11-08T09:37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7A45A16" w14:textId="77777777" w:rsidR="001269A2" w:rsidRPr="000C5F08" w:rsidRDefault="001269A2" w:rsidP="001269A2">
      <w:pPr>
        <w:pStyle w:val="ListParagraph"/>
        <w:rPr>
          <w:ins w:id="17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0720CB8C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6" w:author="Tammy Meek (NESO)" w:date="2024-11-08T09:37:00Z"/>
          <w:rFonts w:ascii="Arial" w:hAnsi="Arial" w:cs="Arial"/>
          <w:b/>
          <w:bCs/>
          <w:sz w:val="24"/>
          <w:szCs w:val="24"/>
        </w:rPr>
      </w:pPr>
      <w:ins w:id="177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02D6D43" w14:textId="77777777" w:rsidR="001269A2" w:rsidRPr="000C5F08" w:rsidRDefault="001269A2" w:rsidP="001269A2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78" w:author="Tammy Meek (NESO)" w:date="2024-11-08T09:37:00Z"/>
          <w:rFonts w:ascii="Arial" w:hAnsi="Arial" w:cs="Arial"/>
          <w:b/>
          <w:bCs/>
          <w:sz w:val="24"/>
          <w:szCs w:val="24"/>
        </w:rPr>
      </w:pPr>
      <w:ins w:id="179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9C56E0B" w14:textId="143DD744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0" w:author="Tammy Meek (NESO)" w:date="2024-11-08T09:37:00Z"/>
          <w:rFonts w:ascii="Arial" w:hAnsi="Arial" w:cs="Arial"/>
          <w:b/>
          <w:bCs/>
          <w:sz w:val="24"/>
          <w:szCs w:val="24"/>
        </w:rPr>
      </w:pPr>
      <w:ins w:id="181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del w:id="182" w:author="Alice Taylor (NESO)" w:date="2024-12-12T12:55:00Z">
          <w:r w:rsidRPr="003C1B67" w:rsidDel="003C1B67">
            <w:rPr>
              <w:rFonts w:ascii="Arial" w:hAnsi="Arial" w:cs="Arial"/>
              <w:b/>
              <w:bCs/>
              <w:sz w:val="24"/>
              <w:szCs w:val="24"/>
              <w:rPrChange w:id="183" w:author="Alice Taylor (NESO)" w:date="2024-12-12T12:55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a</w:delText>
          </w:r>
          <w:r w:rsidRPr="000C5F08" w:rsidDel="003C1B67">
            <w:rPr>
              <w:rFonts w:ascii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184" w:author="Alice Taylor (NESO)" w:date="2024-12-12T12:55:00Z">
        <w:r w:rsidR="003C1B67" w:rsidRPr="00892C84">
          <w:rPr>
            <w:rFonts w:ascii="Arial" w:hAnsi="Arial" w:cs="Arial"/>
            <w:sz w:val="24"/>
            <w:szCs w:val="24"/>
          </w:rPr>
          <w:t xml:space="preserve">a </w:t>
        </w:r>
      </w:ins>
      <w:ins w:id="185" w:author="Tammy Meek (NESO)" w:date="2024-11-08T09:37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661B7981" w14:textId="77777777" w:rsidR="001269A2" w:rsidRPr="000C5F08" w:rsidRDefault="001269A2" w:rsidP="001269A2">
      <w:pPr>
        <w:pStyle w:val="ListParagraph"/>
        <w:rPr>
          <w:ins w:id="18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7113E14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7" w:author="Tammy Meek (NESO)" w:date="2024-11-08T09:37:00Z"/>
          <w:rFonts w:ascii="Arial" w:hAnsi="Arial" w:cs="Arial"/>
          <w:sz w:val="24"/>
          <w:szCs w:val="24"/>
        </w:rPr>
      </w:pPr>
      <w:ins w:id="188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B875489" w14:textId="77777777" w:rsidR="001269A2" w:rsidRPr="000C5F08" w:rsidRDefault="001269A2" w:rsidP="001269A2">
      <w:pPr>
        <w:pStyle w:val="ListParagraph"/>
        <w:rPr>
          <w:ins w:id="189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1C312B8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0" w:author="Tammy Meek (NESO)" w:date="2024-11-08T09:37:00Z"/>
          <w:rFonts w:ascii="Arial" w:hAnsi="Arial" w:cs="Arial"/>
          <w:sz w:val="24"/>
          <w:szCs w:val="24"/>
        </w:rPr>
      </w:pPr>
      <w:ins w:id="191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03B1D592" w14:textId="77777777" w:rsidR="001269A2" w:rsidRDefault="001269A2" w:rsidP="001269A2">
      <w:pPr>
        <w:pStyle w:val="ListParagraph"/>
        <w:rPr>
          <w:ins w:id="192" w:author="Tammy Meek (NESO)" w:date="2024-11-08T09:37:00Z"/>
        </w:rPr>
      </w:pPr>
    </w:p>
    <w:p w14:paraId="585AE26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3" w:author="Tammy Meek (NESO)" w:date="2024-11-08T09:37:00Z"/>
          <w:rFonts w:ascii="Arial" w:hAnsi="Arial" w:cs="Arial"/>
          <w:b/>
          <w:bCs/>
          <w:sz w:val="24"/>
          <w:szCs w:val="24"/>
        </w:rPr>
      </w:pPr>
      <w:ins w:id="194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must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31AC9B9B" w14:textId="77777777" w:rsidR="001269A2" w:rsidRPr="000C5F08" w:rsidRDefault="001269A2" w:rsidP="001269A2">
      <w:pPr>
        <w:pStyle w:val="ListParagraph"/>
        <w:rPr>
          <w:ins w:id="19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5DA4B65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6" w:author="Tammy Meek (NESO)" w:date="2024-11-08T09:37:00Z"/>
          <w:rFonts w:ascii="Arial" w:hAnsi="Arial" w:cs="Arial"/>
          <w:sz w:val="24"/>
          <w:szCs w:val="24"/>
        </w:rPr>
      </w:pPr>
      <w:ins w:id="197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28B4379" w14:textId="77777777" w:rsidR="001269A2" w:rsidRPr="000C5F08" w:rsidRDefault="001269A2" w:rsidP="001269A2">
      <w:pPr>
        <w:pStyle w:val="ListParagraph"/>
        <w:rPr>
          <w:ins w:id="19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3A8545F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9" w:author="Tammy Meek (NESO)" w:date="2024-11-08T09:37:00Z"/>
          <w:rFonts w:ascii="Arial" w:hAnsi="Arial" w:cs="Arial"/>
          <w:sz w:val="24"/>
          <w:szCs w:val="24"/>
        </w:rPr>
      </w:pPr>
      <w:ins w:id="200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3BB98B11" w14:textId="77777777" w:rsidR="001269A2" w:rsidRDefault="001269A2" w:rsidP="001269A2">
      <w:pPr>
        <w:pStyle w:val="ListParagraph"/>
        <w:rPr>
          <w:ins w:id="201" w:author="Tammy Meek (NESO)" w:date="2024-11-08T09:37:00Z"/>
        </w:rPr>
      </w:pPr>
    </w:p>
    <w:p w14:paraId="5818DAC0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02" w:author="Tammy Meek (NESO)" w:date="2024-11-08T09:37:00Z"/>
          <w:rFonts w:ascii="Arial" w:hAnsi="Arial" w:cs="Arial"/>
          <w:b/>
          <w:bCs/>
          <w:sz w:val="24"/>
          <w:szCs w:val="24"/>
        </w:rPr>
      </w:pPr>
      <w:ins w:id="203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4C8CCDD8" w14:textId="77777777" w:rsidR="001269A2" w:rsidRPr="000C5F08" w:rsidRDefault="001269A2" w:rsidP="001269A2">
      <w:pPr>
        <w:pStyle w:val="ListParagraph"/>
        <w:rPr>
          <w:ins w:id="20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C1A5FE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5" w:author="Tammy Meek (NESO)" w:date="2024-11-08T09:37:00Z"/>
          <w:rFonts w:ascii="Arial" w:hAnsi="Arial" w:cs="Arial"/>
          <w:b/>
          <w:bCs/>
          <w:sz w:val="24"/>
          <w:szCs w:val="24"/>
        </w:rPr>
      </w:pPr>
      <w:ins w:id="206" w:author="Tammy Meek (NESO)" w:date="2024-11-08T09:37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0B7C7FC9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0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208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423F03BB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9" w:author="Tammy Meek (NESO)" w:date="2024-11-08T09:37:00Z"/>
          <w:rFonts w:ascii="Arial" w:hAnsi="Arial" w:cs="Arial"/>
          <w:sz w:val="24"/>
          <w:szCs w:val="24"/>
        </w:rPr>
      </w:pPr>
    </w:p>
    <w:p w14:paraId="067F023E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0" w:author="Tammy Meek (NESO)" w:date="2024-11-08T09:37:00Z"/>
          <w:rFonts w:ascii="Arial" w:hAnsi="Arial" w:cs="Arial"/>
          <w:sz w:val="24"/>
          <w:szCs w:val="24"/>
        </w:rPr>
      </w:pPr>
      <w:ins w:id="211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185A7D0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2" w:author="Tammy Meek (NESO)" w:date="2024-11-08T09:37:00Z"/>
          <w:rFonts w:ascii="Arial" w:hAnsi="Arial" w:cs="Arial"/>
          <w:sz w:val="24"/>
          <w:szCs w:val="24"/>
        </w:rPr>
      </w:pPr>
    </w:p>
    <w:p w14:paraId="6CCD89BB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29B1F6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9CFAE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52C6F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A7B13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459F3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FA92F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E5FE14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11D0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D2A41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EE532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F8297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5B0268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8439F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C6FD8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FA25C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87FA1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912F8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D9F1BD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1BBE5F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30CC3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ED9544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84386E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75AEEC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C48135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9D9032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B17BA6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E14C99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0" w:author="Tammy Meek (NESO)" w:date="2024-11-08T09:37:00Z"/>
          <w:rFonts w:ascii="Arial" w:eastAsia="Arial" w:hAnsi="Arial" w:cs="Arial"/>
          <w:sz w:val="24"/>
          <w:szCs w:val="24"/>
        </w:rPr>
      </w:pPr>
      <w:ins w:id="241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07445364" w14:textId="77777777" w:rsidR="001269A2" w:rsidRPr="00A62CCC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42" w:author="Tammy Meek (NESO)" w:date="2024-11-08T09:37:00Z"/>
          <w:rFonts w:ascii="Arial" w:eastAsia="Arial" w:hAnsi="Arial" w:cs="Arial"/>
          <w:sz w:val="24"/>
          <w:szCs w:val="24"/>
        </w:rPr>
      </w:pPr>
      <w:ins w:id="243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33FD395" w14:textId="77777777" w:rsidR="001269A2" w:rsidRPr="00A62CCC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4" w:author="Tammy Meek (NESO)" w:date="2024-11-08T09:37:00Z"/>
          <w:rFonts w:ascii="Arial" w:hAnsi="Arial" w:cs="Arial"/>
          <w:sz w:val="24"/>
          <w:szCs w:val="24"/>
        </w:rPr>
      </w:pPr>
      <w:ins w:id="245" w:author="Tammy Meek (NESO)" w:date="2024-11-08T09:37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22A4D412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46" w:author="Tammy Meek (NESO)" w:date="2024-11-08T09:37:00Z"/>
          <w:rFonts w:ascii="Arial" w:hAnsi="Arial" w:cs="Arial"/>
          <w:sz w:val="24"/>
          <w:szCs w:val="24"/>
        </w:rPr>
      </w:pPr>
      <w:ins w:id="247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28688152" w14:textId="3960D4E4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8" w:author="Tammy Meek (NESO)" w:date="2024-11-08T09:37:00Z"/>
          <w:rFonts w:ascii="Arial" w:eastAsia="Arial" w:hAnsi="Arial" w:cs="Arial"/>
          <w:sz w:val="24"/>
          <w:szCs w:val="24"/>
        </w:rPr>
      </w:pPr>
      <w:ins w:id="249" w:author="Tammy Meek (NESO)" w:date="2024-11-08T09:37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</w:ins>
      <w:ins w:id="250" w:author="Milly Lewis" w:date="2024-12-20T14:55:00Z" w16du:dateUtc="2024-12-20T14:55:00Z">
        <w:r w:rsidR="003030E4"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="003030E4" w:rsidRPr="00365625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51" w:author="Tammy Meek (NESO)" w:date="2024-11-08T09:37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>detailed check</w:t>
        </w:r>
      </w:ins>
      <w:ins w:id="252" w:author="Alice Taylor (NESO)" w:date="2024-12-05T14:27:00Z">
        <w:r w:rsidR="00FB6B1E">
          <w:rPr>
            <w:rFonts w:ascii="Arial" w:hAnsi="Arial" w:cs="Arial"/>
            <w:sz w:val="24"/>
            <w:szCs w:val="24"/>
          </w:rPr>
          <w:t>)</w:t>
        </w:r>
      </w:ins>
      <w:ins w:id="253" w:author="Tammy Meek (NESO)" w:date="2024-11-08T09:37:00Z"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C35E4E7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54" w:author="Tammy Meek (NESO)" w:date="2024-11-08T09:37:00Z"/>
          <w:rFonts w:ascii="Arial" w:eastAsia="Arial" w:hAnsi="Arial" w:cs="Arial"/>
          <w:sz w:val="24"/>
          <w:szCs w:val="24"/>
        </w:rPr>
      </w:pPr>
    </w:p>
    <w:p w14:paraId="4A9B6203" w14:textId="45BC00A0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55" w:author="Tammy Meek (NESO)" w:date="2024-11-08T09:37:00Z"/>
          <w:rFonts w:ascii="Arial" w:hAnsi="Arial" w:cs="Arial"/>
          <w:sz w:val="24"/>
          <w:szCs w:val="24"/>
        </w:rPr>
      </w:pPr>
      <w:ins w:id="256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</w:t>
        </w:r>
        <w:r w:rsidRPr="00365625">
          <w:rPr>
            <w:rFonts w:ascii="Arial" w:eastAsia="Arial" w:hAnsi="Arial" w:cs="Arial"/>
            <w:sz w:val="24"/>
            <w:szCs w:val="24"/>
          </w:rPr>
          <w:lastRenderedPageBreak/>
          <w:t xml:space="preserve">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del w:id="257" w:author="Alice Taylor (NESO)" w:date="2024-12-12T12:56:00Z">
          <w:r w:rsidRPr="00747A1F" w:rsidDel="00747A1F">
            <w:rPr>
              <w:rFonts w:ascii="Arial" w:eastAsia="Arial" w:hAnsi="Arial" w:cs="Arial"/>
              <w:b/>
              <w:bCs/>
              <w:sz w:val="24"/>
              <w:szCs w:val="24"/>
              <w:rPrChange w:id="258" w:author="Alice Taylor (NESO)" w:date="2024-12-12T12:56:00Z">
                <w:rPr>
                  <w:rFonts w:ascii="Arial" w:eastAsia="Arial" w:hAnsi="Arial" w:cs="Arial"/>
                  <w:sz w:val="24"/>
                  <w:szCs w:val="24"/>
                </w:rPr>
              </w:rPrChange>
            </w:rPr>
            <w:delText>10</w:delText>
          </w:r>
        </w:del>
      </w:ins>
      <w:ins w:id="259" w:author="Alice Taylor (NESO)" w:date="2024-12-12T12:56:00Z">
        <w:r w:rsidR="00747A1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="00747A1F" w:rsidRPr="000E218B">
          <w:rPr>
            <w:rFonts w:ascii="Arial" w:eastAsia="Arial" w:hAnsi="Arial" w:cs="Arial"/>
            <w:sz w:val="24"/>
            <w:szCs w:val="24"/>
          </w:rPr>
          <w:t>10</w:t>
        </w:r>
      </w:ins>
      <w:ins w:id="260" w:author="Tammy Meek (NESO)" w:date="2024-11-08T09:37:00Z"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60BDCBD" w14:textId="77777777" w:rsidR="001269A2" w:rsidRPr="00365625" w:rsidRDefault="001269A2" w:rsidP="001269A2">
      <w:pPr>
        <w:pStyle w:val="ListParagraph"/>
        <w:ind w:left="2694" w:hanging="1276"/>
        <w:rPr>
          <w:ins w:id="26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201BB8" w14:textId="7587D49A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2" w:author="Tammy Meek (NESO)" w:date="2024-11-08T09:37:00Z"/>
          <w:rFonts w:ascii="Arial" w:hAnsi="Arial" w:cs="Arial"/>
          <w:b/>
          <w:bCs/>
          <w:sz w:val="24"/>
          <w:szCs w:val="24"/>
        </w:rPr>
      </w:pPr>
      <w:ins w:id="263" w:author="Tammy Meek (NESO)" w:date="2024-11-08T09:37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del w:id="264" w:author="Alice Taylor (NESO)" w:date="2024-12-12T12:58:00Z">
        <w:r w:rsidR="00075428" w:rsidDel="00075428">
          <w:rPr>
            <w:rFonts w:ascii="Arial" w:hAnsi="Arial" w:cs="Arial"/>
            <w:b/>
            <w:bCs/>
            <w:sz w:val="24"/>
            <w:szCs w:val="24"/>
          </w:rPr>
          <w:delText>.</w:delText>
        </w:r>
      </w:del>
      <w:ins w:id="265" w:author="Alice Taylor (NESO)" w:date="2024-12-05T14:28:00Z">
        <w:r w:rsidR="008D096E">
          <w:rPr>
            <w:rFonts w:ascii="Arial" w:hAnsi="Arial" w:cs="Arial"/>
            <w:sz w:val="24"/>
            <w:szCs w:val="24"/>
          </w:rPr>
          <w:t>,</w:t>
        </w:r>
      </w:ins>
      <w:ins w:id="266" w:author="Tammy Meek (NESO)" w:date="2024-11-08T09:37:00Z"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AD4529C" w14:textId="77777777" w:rsidR="001269A2" w:rsidRPr="00365625" w:rsidRDefault="001269A2" w:rsidP="001269A2">
      <w:pPr>
        <w:pStyle w:val="ListParagraph"/>
        <w:ind w:left="2694" w:hanging="1276"/>
        <w:rPr>
          <w:ins w:id="26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E7212AC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8" w:author="Tammy Meek (NESO)" w:date="2024-11-08T09:37:00Z"/>
          <w:rFonts w:ascii="Arial" w:hAnsi="Arial" w:cs="Arial"/>
          <w:sz w:val="24"/>
          <w:szCs w:val="24"/>
        </w:rPr>
      </w:pPr>
      <w:ins w:id="269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39432ED2" w14:textId="77777777" w:rsidR="001269A2" w:rsidRPr="00561BD8" w:rsidRDefault="001269A2" w:rsidP="001269A2">
      <w:pPr>
        <w:pStyle w:val="ListParagraph"/>
        <w:rPr>
          <w:ins w:id="270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167FC10" w14:textId="7C571B9C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71" w:author="Tammy Meek (NESO)" w:date="2024-11-08T09:37:00Z"/>
          <w:rFonts w:ascii="Arial" w:hAnsi="Arial" w:cs="Arial"/>
          <w:sz w:val="24"/>
          <w:szCs w:val="24"/>
        </w:rPr>
      </w:pPr>
      <w:ins w:id="272" w:author="Tammy Meek (NESO)" w:date="2024-11-08T09:37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>and only those will be given</w:t>
        </w:r>
      </w:ins>
      <w:ins w:id="273" w:author="Alice Taylor (NESO)" w:date="2024-12-12T12:59:00Z">
        <w:r w:rsidR="00B167FE">
          <w:rPr>
            <w:rFonts w:ascii="Arial" w:eastAsia="Arial" w:hAnsi="Arial" w:cs="Arial"/>
            <w:sz w:val="24"/>
            <w:szCs w:val="24"/>
          </w:rPr>
          <w:t xml:space="preserve"> </w:t>
        </w:r>
      </w:ins>
      <w:del w:id="274" w:author="Alice Taylor (NESO)" w:date="2024-12-12T13:00:00Z">
        <w:r w:rsidR="00B167FE" w:rsidRPr="001C4F88" w:rsidDel="001C4F88">
          <w:rPr>
            <w:rFonts w:ascii="Arial" w:eastAsia="Arial" w:hAnsi="Arial" w:cs="Arial"/>
            <w:b/>
            <w:bCs/>
            <w:sz w:val="24"/>
            <w:szCs w:val="24"/>
          </w:rPr>
          <w:delText>Gate 2 Status</w:delText>
        </w:r>
        <w:r w:rsidRPr="001C4F88" w:rsidDel="001C4F88">
          <w:rPr>
            <w:rFonts w:ascii="Arial" w:eastAsia="Arial" w:hAnsi="Arial" w:cs="Arial"/>
            <w:b/>
            <w:bCs/>
            <w:sz w:val="24"/>
            <w:szCs w:val="24"/>
          </w:rPr>
          <w:delText xml:space="preserve"> </w:delText>
        </w:r>
      </w:del>
      <w:ins w:id="275" w:author="Alice Taylor (NESO)" w:date="2024-12-05T14:29:00Z">
        <w:r w:rsidR="002D54E1" w:rsidRPr="00B167FE">
          <w:rPr>
            <w:rFonts w:ascii="Arial" w:eastAsia="Arial" w:hAnsi="Arial" w:cs="Arial"/>
            <w:b/>
            <w:bCs/>
            <w:sz w:val="24"/>
            <w:szCs w:val="24"/>
            <w:rPrChange w:id="276" w:author="Alice Taylor (NESO)" w:date="2024-12-12T12:59:00Z">
              <w:rPr>
                <w:rFonts w:ascii="Arial" w:eastAsia="Arial" w:hAnsi="Arial" w:cs="Arial"/>
                <w:sz w:val="24"/>
                <w:szCs w:val="24"/>
              </w:rPr>
            </w:rPrChange>
          </w:rPr>
          <w:t>“</w:t>
        </w:r>
      </w:ins>
      <w:ins w:id="277" w:author="Tammy Meek (NESO)" w:date="2024-11-08T09:37:00Z">
        <w:r w:rsidRPr="00496800">
          <w:rPr>
            <w:rFonts w:ascii="Arial" w:eastAsia="Arial" w:hAnsi="Arial" w:cs="Arial"/>
            <w:sz w:val="24"/>
            <w:szCs w:val="24"/>
          </w:rPr>
          <w:t>Gate 2 Status</w:t>
        </w:r>
      </w:ins>
      <w:ins w:id="278" w:author="Alice Taylor (NESO)" w:date="2024-12-05T14:29:00Z">
        <w:r w:rsidR="002D54E1">
          <w:rPr>
            <w:rFonts w:ascii="Arial" w:eastAsia="Arial" w:hAnsi="Arial" w:cs="Arial"/>
            <w:sz w:val="24"/>
            <w:szCs w:val="24"/>
          </w:rPr>
          <w:t>”</w:t>
        </w:r>
      </w:ins>
      <w:ins w:id="279" w:author="Tammy Meek (NESO)" w:date="2024-11-08T09:37:00Z"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6D3DE07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0" w:author="Tammy Meek (NESO)" w:date="2024-11-08T09:37:00Z"/>
          <w:rFonts w:ascii="Arial" w:hAnsi="Arial" w:cs="Arial"/>
          <w:sz w:val="24"/>
          <w:szCs w:val="24"/>
        </w:rPr>
      </w:pPr>
    </w:p>
    <w:p w14:paraId="79D9B362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1" w:author="Tammy Meek (NESO)" w:date="2024-11-08T09:37:00Z"/>
          <w:rFonts w:ascii="Arial" w:hAnsi="Arial" w:cs="Arial"/>
          <w:sz w:val="24"/>
          <w:szCs w:val="24"/>
        </w:rPr>
      </w:pPr>
      <w:ins w:id="282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2FC3BB9A" w14:textId="77777777" w:rsidR="001269A2" w:rsidRPr="00561BD8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283" w:author="Tammy Meek (NESO)" w:date="2024-11-08T09:37:00Z"/>
          <w:rFonts w:ascii="Arial" w:hAnsi="Arial" w:cs="Arial"/>
          <w:sz w:val="24"/>
          <w:szCs w:val="24"/>
        </w:rPr>
      </w:pPr>
      <w:ins w:id="284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300C64F" w14:textId="51DAB82F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5" w:author="Tammy Meek (NESO)" w:date="2024-11-08T09:37:00Z"/>
          <w:rFonts w:ascii="Arial" w:hAnsi="Arial" w:cs="Arial"/>
          <w:b/>
          <w:bCs/>
          <w:sz w:val="24"/>
          <w:szCs w:val="24"/>
        </w:rPr>
      </w:pPr>
      <w:ins w:id="286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87" w:author="Milly Lewis" w:date="2024-12-20T14:56:00Z" w16du:dateUtc="2024-12-20T14:56:00Z">
        <w:r w:rsidR="00004DF9">
          <w:rPr>
            <w:rFonts w:ascii="Arial" w:hAnsi="Arial" w:cs="Arial"/>
            <w:b/>
            <w:bCs/>
            <w:sz w:val="24"/>
            <w:szCs w:val="24"/>
          </w:rPr>
          <w:t>Proje</w:t>
        </w:r>
      </w:ins>
      <w:ins w:id="288" w:author="Milly Lewis" w:date="2024-12-20T14:57:00Z" w16du:dateUtc="2024-12-20T14:57:00Z">
        <w:r w:rsidR="00004DF9">
          <w:rPr>
            <w:rFonts w:ascii="Arial" w:hAnsi="Arial" w:cs="Arial"/>
            <w:b/>
            <w:bCs/>
            <w:sz w:val="24"/>
            <w:szCs w:val="24"/>
          </w:rPr>
          <w:t xml:space="preserve">ct </w:t>
        </w:r>
      </w:ins>
      <w:ins w:id="289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>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FC4837D" w14:textId="77777777" w:rsidR="001269A2" w:rsidRPr="00561BD8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0" w:author="Tammy Meek (NESO)" w:date="2024-11-08T09:37:00Z"/>
          <w:rFonts w:ascii="Arial" w:hAnsi="Arial" w:cs="Arial"/>
          <w:b/>
          <w:bCs/>
          <w:sz w:val="24"/>
          <w:szCs w:val="24"/>
        </w:rPr>
      </w:pPr>
      <w:ins w:id="291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0F5347E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2" w:author="Tammy Meek (NESO)" w:date="2024-11-08T09:37:00Z"/>
          <w:rFonts w:ascii="Arial" w:hAnsi="Arial" w:cs="Arial"/>
          <w:b/>
          <w:bCs/>
          <w:sz w:val="24"/>
          <w:szCs w:val="24"/>
        </w:rPr>
      </w:pPr>
      <w:ins w:id="293" w:author="Tammy Meek (NESO)" w:date="2024-11-08T09:37:00Z">
        <w:r w:rsidRPr="003E2EE9">
          <w:lastRenderedPageBreak/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19EBADB4" w14:textId="77777777" w:rsidR="001269A2" w:rsidRPr="00561BD8" w:rsidRDefault="001269A2" w:rsidP="001269A2">
      <w:pPr>
        <w:pStyle w:val="ListParagraph"/>
        <w:rPr>
          <w:ins w:id="294" w:author="Tammy Meek (NESO)" w:date="2024-11-08T09:37:00Z"/>
          <w:rFonts w:ascii="Arial" w:hAnsi="Arial" w:cs="Arial"/>
          <w:sz w:val="24"/>
          <w:szCs w:val="24"/>
        </w:rPr>
      </w:pPr>
    </w:p>
    <w:p w14:paraId="01738366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5" w:author="Tammy Meek (NESO)" w:date="2024-11-08T09:37:00Z"/>
          <w:rFonts w:ascii="Arial" w:hAnsi="Arial" w:cs="Arial"/>
          <w:sz w:val="24"/>
          <w:szCs w:val="24"/>
        </w:rPr>
      </w:pPr>
      <w:ins w:id="296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47848B97" w14:textId="77777777" w:rsidR="001269A2" w:rsidRPr="00561BD8" w:rsidRDefault="001269A2" w:rsidP="001269A2">
      <w:pPr>
        <w:pStyle w:val="ListParagraph"/>
        <w:rPr>
          <w:ins w:id="29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2EBE7C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8" w:author="Tammy Meek (NESO)" w:date="2024-11-08T09:37:00Z"/>
          <w:rFonts w:ascii="Arial" w:hAnsi="Arial" w:cs="Arial"/>
          <w:sz w:val="24"/>
          <w:szCs w:val="24"/>
        </w:rPr>
      </w:pPr>
      <w:ins w:id="299" w:author="Tammy Meek (NESO)" w:date="2024-11-08T09:37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6F27FDB5" w14:textId="77777777" w:rsidR="001269A2" w:rsidRPr="00045C76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0" w:author="Tammy Meek (NESO)" w:date="2024-11-08T09:37:00Z"/>
          <w:rFonts w:ascii="Arial" w:hAnsi="Arial" w:cs="Arial"/>
          <w:sz w:val="24"/>
          <w:szCs w:val="24"/>
        </w:rPr>
      </w:pPr>
      <w:ins w:id="301" w:author="Tammy Meek (NESO)" w:date="2024-11-08T09:37:00Z">
        <w:r>
          <w:t xml:space="preserve"> </w:t>
        </w:r>
      </w:ins>
    </w:p>
    <w:p w14:paraId="6C3CF3F9" w14:textId="218451BE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2" w:author="Tammy Meek (NESO)" w:date="2024-11-08T09:37:00Z"/>
          <w:rFonts w:ascii="Arial" w:hAnsi="Arial" w:cs="Arial"/>
          <w:b/>
          <w:bCs/>
          <w:sz w:val="24"/>
          <w:szCs w:val="24"/>
        </w:rPr>
      </w:pPr>
      <w:ins w:id="303" w:author="Tammy Meek (NESO)" w:date="2024-11-08T09:37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</w:t>
        </w:r>
      </w:ins>
      <w:del w:id="304" w:author="Alice Taylor (NESO)" w:date="2024-12-12T13:01:00Z">
        <w:r w:rsidR="004623BF" w:rsidDel="004623BF">
          <w:rPr>
            <w:rFonts w:ascii="Arial" w:hAnsi="Arial" w:cs="Arial"/>
            <w:sz w:val="24"/>
            <w:szCs w:val="24"/>
          </w:rPr>
          <w:delText xml:space="preserve"> </w:delText>
        </w:r>
      </w:del>
      <w:ins w:id="305" w:author="Tammy Meek (NESO)" w:date="2024-11-08T09:37:00Z">
        <w:r w:rsidRPr="00045C76">
          <w:rPr>
            <w:rFonts w:ascii="Arial" w:hAnsi="Arial" w:cs="Arial"/>
            <w:sz w:val="24"/>
            <w:szCs w:val="24"/>
          </w:rPr>
          <w:t>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796894F5" w14:textId="77777777" w:rsidR="001269A2" w:rsidRPr="00045C76" w:rsidRDefault="001269A2" w:rsidP="001269A2">
      <w:pPr>
        <w:pStyle w:val="ListParagraph"/>
        <w:tabs>
          <w:tab w:val="left" w:pos="0"/>
        </w:tabs>
        <w:ind w:left="1418" w:hanging="1418"/>
        <w:rPr>
          <w:ins w:id="30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C2784CC" w14:textId="77777777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7" w:author="Tammy Meek (NESO)" w:date="2024-11-08T09:37:00Z"/>
          <w:rFonts w:ascii="Arial" w:hAnsi="Arial" w:cs="Arial"/>
          <w:sz w:val="24"/>
          <w:szCs w:val="24"/>
        </w:rPr>
      </w:pPr>
      <w:ins w:id="308" w:author="Tammy Meek (NESO)" w:date="2024-11-08T09:37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531E6172" w14:textId="77777777" w:rsidR="001269A2" w:rsidRPr="00045C76" w:rsidRDefault="001269A2" w:rsidP="001269A2">
      <w:pPr>
        <w:pStyle w:val="ListParagraph"/>
        <w:rPr>
          <w:ins w:id="309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F8D3C5D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10" w:author="Tammy Meek (NESO)" w:date="2024-11-08T09:37:00Z"/>
          <w:rFonts w:ascii="Arial" w:hAnsi="Arial" w:cs="Arial"/>
          <w:sz w:val="24"/>
          <w:szCs w:val="24"/>
        </w:rPr>
      </w:pPr>
      <w:ins w:id="311" w:author="Tammy Meek (NESO)" w:date="2024-11-08T09:37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78518F7A" w14:textId="77777777" w:rsidR="001269A2" w:rsidRPr="000E0A90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12" w:author="Tammy Meek (NESO)" w:date="2024-11-08T09:37:00Z"/>
          <w:rFonts w:ascii="Arial" w:hAnsi="Arial" w:cs="Arial"/>
          <w:sz w:val="24"/>
          <w:szCs w:val="24"/>
        </w:rPr>
      </w:pPr>
    </w:p>
    <w:p w14:paraId="01B88DBD" w14:textId="19467294" w:rsidR="000D3FED" w:rsidRPr="003E2EE9" w:rsidRDefault="000D3FED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13" w:author="Tammy Meek (NESO)" w:date="2024-11-08T09:37:00Z"/>
          <w:rFonts w:ascii="Arial" w:hAnsi="Arial" w:cs="Arial"/>
          <w:sz w:val="24"/>
          <w:szCs w:val="24"/>
        </w:rPr>
      </w:pPr>
      <w:ins w:id="314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202231B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315" w:author="Tammy Meek (NESO)" w:date="2024-11-08T09:37:00Z"/>
          <w:rFonts w:ascii="Arial" w:hAnsi="Arial" w:cs="Arial"/>
          <w:sz w:val="24"/>
          <w:szCs w:val="24"/>
        </w:rPr>
      </w:pPr>
    </w:p>
    <w:p w14:paraId="5ADA6A8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316" w:author="Tammy Meek (NESO)" w:date="2024-11-08T09:37:00Z"/>
          <w:rFonts w:ascii="Arial" w:hAnsi="Arial" w:cs="Arial"/>
          <w:sz w:val="24"/>
          <w:szCs w:val="24"/>
        </w:rPr>
      </w:pPr>
      <w:ins w:id="317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  <w:t>and as a consequence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083602EF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318" w:author="Tammy Meek (NESO)" w:date="2024-11-08T09:37:00Z"/>
          <w:rFonts w:ascii="Arial" w:hAnsi="Arial" w:cs="Arial"/>
          <w:sz w:val="24"/>
          <w:szCs w:val="24"/>
        </w:rPr>
      </w:pPr>
    </w:p>
    <w:p w14:paraId="1B1B334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319" w:author="Tammy Meek (NESO)" w:date="2024-11-08T09:37:00Z"/>
          <w:rFonts w:ascii="Arial" w:hAnsi="Arial" w:cs="Arial"/>
          <w:sz w:val="24"/>
          <w:szCs w:val="24"/>
        </w:rPr>
      </w:pPr>
      <w:ins w:id="320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7669D24C" w14:textId="77777777" w:rsidR="001269A2" w:rsidRPr="00CF6335" w:rsidRDefault="001269A2" w:rsidP="001269A2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21" w:author="Tammy Meek (NESO)" w:date="2024-11-08T09:37:00Z"/>
          <w:rFonts w:ascii="Arial" w:hAnsi="Arial" w:cs="Arial"/>
          <w:sz w:val="24"/>
          <w:szCs w:val="24"/>
        </w:rPr>
      </w:pPr>
      <w:ins w:id="322" w:author="Tammy Meek (NESO)" w:date="2024-11-08T09:37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4B59768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23" w:author="Tammy Meek (NESO)" w:date="2024-11-08T09:37:00Z"/>
          <w:rFonts w:ascii="Arial" w:hAnsi="Arial" w:cs="Arial"/>
          <w:sz w:val="24"/>
          <w:szCs w:val="24"/>
        </w:rPr>
      </w:pPr>
      <w:ins w:id="324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57E5CE7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25" w:author="Tammy Meek (NESO)" w:date="2024-11-08T09:37:00Z"/>
          <w:rFonts w:ascii="Arial" w:hAnsi="Arial" w:cs="Arial"/>
          <w:sz w:val="24"/>
          <w:szCs w:val="24"/>
        </w:rPr>
      </w:pPr>
      <w:ins w:id="326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BBEE7E0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27" w:author="Tammy Meek (NESO)" w:date="2024-11-08T09:37:00Z"/>
          <w:rFonts w:ascii="Arial" w:hAnsi="Arial" w:cs="Arial"/>
          <w:sz w:val="24"/>
          <w:szCs w:val="24"/>
        </w:rPr>
      </w:pPr>
      <w:ins w:id="328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15D2740A" w14:textId="3264E6CE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29" w:author="Tammy Meek (NESO)" w:date="2024-11-08T09:37:00Z"/>
          <w:rFonts w:ascii="Arial" w:hAnsi="Arial" w:cs="Arial"/>
          <w:sz w:val="24"/>
          <w:szCs w:val="24"/>
        </w:rPr>
      </w:pPr>
      <w:ins w:id="330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lastRenderedPageBreak/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496800">
          <w:rPr>
            <w:rFonts w:ascii="Arial" w:hAnsi="Arial" w:cs="Arial"/>
            <w:b/>
            <w:bCs/>
            <w:sz w:val="24"/>
            <w:szCs w:val="24"/>
          </w:rPr>
          <w:t>s</w:t>
        </w:r>
      </w:ins>
      <w:del w:id="331" w:author="Alice Taylor (NESO)" w:date="2024-12-12T13:27:00Z">
        <w:r w:rsidR="006B1814" w:rsidRPr="006B1814" w:rsidDel="006B1814">
          <w:rPr>
            <w:rFonts w:ascii="Arial" w:hAnsi="Arial" w:cs="Arial"/>
            <w:sz w:val="24"/>
            <w:szCs w:val="24"/>
            <w:rPrChange w:id="332" w:author="Alice Taylor (NESO)" w:date="2024-12-12T13:26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s</w:delText>
        </w:r>
      </w:del>
      <w:ins w:id="333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BA5A41" w14:textId="77777777" w:rsidR="001269A2" w:rsidRPr="00E236D2" w:rsidRDefault="001269A2" w:rsidP="001269A2">
      <w:pPr>
        <w:pStyle w:val="ListParagraph"/>
        <w:rPr>
          <w:ins w:id="33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925596A" w14:textId="25462662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5" w:author="Tammy Meek (NESO)" w:date="2024-11-08T09:37:00Z"/>
          <w:rFonts w:ascii="Arial" w:hAnsi="Arial" w:cs="Arial"/>
          <w:sz w:val="24"/>
          <w:szCs w:val="24"/>
        </w:rPr>
      </w:pPr>
      <w:ins w:id="336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</w:ins>
      <w:ins w:id="337" w:author="Alice Taylor (NESO)" w:date="2024-12-12T13:01:00Z">
        <w:r w:rsidR="0079669F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338" w:author="Tammy Meek (NESO)" w:date="2024-11-08T09:37:00Z">
        <w:del w:id="339" w:author="Alice Taylor (NESO)" w:date="2024-12-12T13:01:00Z">
          <w:r w:rsidRPr="0079669F" w:rsidDel="0079669F">
            <w:rPr>
              <w:rFonts w:ascii="Arial" w:hAnsi="Arial" w:cs="Arial"/>
              <w:sz w:val="24"/>
              <w:szCs w:val="24"/>
              <w:rPrChange w:id="340" w:author="Alice Taylor (NESO)" w:date="2024-12-12T13:01:00Z">
                <w:rPr>
                  <w:rFonts w:ascii="Arial" w:hAnsi="Arial" w:cs="Arial"/>
                  <w:b/>
                  <w:bCs/>
                  <w:sz w:val="24"/>
                  <w:szCs w:val="24"/>
                </w:rPr>
              </w:rPrChange>
            </w:rPr>
            <w:delText>s</w:delText>
          </w:r>
        </w:del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8E3FD44" w14:textId="77777777" w:rsidR="001269A2" w:rsidRPr="00E236D2" w:rsidRDefault="001269A2" w:rsidP="001269A2">
      <w:pPr>
        <w:pStyle w:val="ListParagraph"/>
        <w:rPr>
          <w:ins w:id="34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D77F7A9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2" w:author="Tammy Meek (NESO)" w:date="2024-11-08T09:37:00Z"/>
          <w:rFonts w:ascii="Arial" w:hAnsi="Arial" w:cs="Arial"/>
          <w:sz w:val="24"/>
          <w:szCs w:val="24"/>
        </w:rPr>
      </w:pPr>
      <w:ins w:id="343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65060E" w14:textId="77777777" w:rsidR="001269A2" w:rsidRPr="00E236D2" w:rsidRDefault="001269A2" w:rsidP="001269A2">
      <w:pPr>
        <w:pStyle w:val="ListParagraph"/>
        <w:rPr>
          <w:ins w:id="34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4A62412" w14:textId="77777777" w:rsidR="001269A2" w:rsidRPr="00E236D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5" w:author="Tammy Meek (NESO)" w:date="2024-11-08T09:37:00Z"/>
          <w:rFonts w:ascii="Arial" w:hAnsi="Arial" w:cs="Arial"/>
          <w:sz w:val="24"/>
          <w:szCs w:val="24"/>
        </w:rPr>
      </w:pPr>
      <w:ins w:id="346" w:author="Tammy Meek (NESO)" w:date="2024-11-08T09:37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C2B057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7" w:author="Tammy Meek (NESO)" w:date="2024-11-08T09:37:00Z"/>
          <w:rFonts w:ascii="Arial" w:hAnsi="Arial" w:cs="Arial"/>
          <w:sz w:val="24"/>
          <w:szCs w:val="24"/>
        </w:rPr>
      </w:pPr>
    </w:p>
    <w:p w14:paraId="5BF3BF5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0130BF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5B7E0B0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33767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5555E1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CC629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AF024F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C7AC7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2F3D2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B4A9DD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8955D2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236F2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6CA1D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8940B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84B299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C49D07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C902B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79F2F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6B728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169696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9BF2F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C6202B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4CCCB17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F981768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C6D9C2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CAD5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B194A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9FB1AA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6FA40C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5194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D8A0F9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44FE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9AC496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747CA5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DE8AB9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7CD1A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846DA1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4" w:author="Tammy Meek (NESO)" w:date="2024-11-08T09:37:00Z"/>
          <w:rFonts w:ascii="Arial" w:hAnsi="Arial" w:cs="Arial"/>
          <w:sz w:val="24"/>
          <w:szCs w:val="24"/>
        </w:rPr>
      </w:pPr>
      <w:ins w:id="385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66E9188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6" w:author="Tammy Meek (NESO)" w:date="2024-11-08T09:37:00Z"/>
          <w:rFonts w:ascii="Arial" w:hAnsi="Arial" w:cs="Arial"/>
          <w:sz w:val="24"/>
          <w:szCs w:val="24"/>
        </w:rPr>
      </w:pPr>
    </w:p>
    <w:p w14:paraId="5AD1D24A" w14:textId="6F73C09D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7" w:author="Tammy Meek (NESO)" w:date="2024-11-08T09:37:00Z"/>
          <w:rFonts w:ascii="Arial" w:hAnsi="Arial" w:cs="Arial"/>
          <w:sz w:val="24"/>
          <w:szCs w:val="24"/>
        </w:rPr>
      </w:pPr>
      <w:ins w:id="388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</w:t>
        </w:r>
      </w:ins>
      <w:ins w:id="389" w:author="Alice Taylor (NESO)" w:date="2024-12-05T14:31:00Z">
        <w:r w:rsidR="009174BB">
          <w:rPr>
            <w:rFonts w:ascii="Arial" w:hAnsi="Arial" w:cs="Arial"/>
            <w:sz w:val="24"/>
            <w:szCs w:val="24"/>
          </w:rPr>
          <w:t xml:space="preserve">or </w:t>
        </w:r>
      </w:ins>
      <w:ins w:id="390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>(</w:t>
        </w:r>
      </w:ins>
      <w:del w:id="391" w:author="Alice Taylor (NESO)" w:date="2024-12-12T13:02:00Z">
        <w:r w:rsidR="0067304A" w:rsidDel="0067304A">
          <w:rPr>
            <w:rFonts w:ascii="Arial" w:hAnsi="Arial" w:cs="Arial"/>
            <w:sz w:val="24"/>
            <w:szCs w:val="24"/>
          </w:rPr>
          <w:delText>or</w:delText>
        </w:r>
      </w:del>
      <w:ins w:id="392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3E7D5074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3" w:author="Tammy Meek (NESO)" w:date="2024-11-08T09:37:00Z"/>
          <w:rFonts w:ascii="Arial" w:hAnsi="Arial" w:cs="Arial"/>
          <w:sz w:val="24"/>
          <w:szCs w:val="24"/>
        </w:rPr>
      </w:pPr>
    </w:p>
    <w:p w14:paraId="6884375F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4" w:author="Tammy Meek (NESO)" w:date="2024-11-08T09:37:00Z"/>
          <w:rFonts w:ascii="Arial" w:hAnsi="Arial" w:cs="Arial"/>
          <w:sz w:val="24"/>
          <w:szCs w:val="24"/>
        </w:rPr>
      </w:pPr>
      <w:ins w:id="395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34D316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6DC404" w14:textId="05A8098E" w:rsidR="001269A2" w:rsidRPr="00E236D2" w:rsidRDefault="00F56F83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97" w:author="Tammy Meek (NESO)" w:date="2024-11-08T09:37:00Z"/>
          <w:rFonts w:ascii="Arial" w:hAnsi="Arial" w:cs="Arial"/>
          <w:sz w:val="24"/>
          <w:szCs w:val="24"/>
        </w:rPr>
      </w:pPr>
      <w:del w:id="398" w:author="Alice Taylor (NESO)" w:date="2024-12-12T13:03:00Z">
        <w:r w:rsidDel="00F56F83">
          <w:rPr>
            <w:rFonts w:ascii="Arial" w:hAnsi="Arial" w:cs="Arial"/>
            <w:sz w:val="24"/>
            <w:szCs w:val="24"/>
          </w:rPr>
          <w:delText xml:space="preserve"> </w:delText>
        </w:r>
      </w:del>
      <w:ins w:id="399" w:author="Tammy Meek (NESO)" w:date="2024-11-08T09:37:00Z">
        <w:r w:rsidR="001269A2" w:rsidRPr="00E236D2">
          <w:rPr>
            <w:rFonts w:ascii="Arial" w:hAnsi="Arial" w:cs="Arial"/>
            <w:sz w:val="24"/>
            <w:szCs w:val="24"/>
          </w:rPr>
          <w:t xml:space="preserve">where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</w:t>
        </w:r>
        <w:r w:rsidR="001269A2" w:rsidRPr="00E236D2">
          <w:rPr>
            <w:rFonts w:ascii="Arial" w:hAnsi="Arial" w:cs="Arial"/>
            <w:sz w:val="24"/>
            <w:szCs w:val="24"/>
          </w:rPr>
          <w:lastRenderedPageBreak/>
          <w:t xml:space="preserve">of, as appropriate,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or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and any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="001269A2" w:rsidRPr="00E236D2">
          <w:rPr>
            <w:rFonts w:ascii="Arial" w:hAnsi="Arial" w:cs="Arial"/>
            <w:sz w:val="24"/>
            <w:szCs w:val="24"/>
          </w:rPr>
          <w:t>.</w:t>
        </w:r>
      </w:ins>
    </w:p>
    <w:p w14:paraId="1505A7BF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400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500F925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401" w:author="Tammy Meek (NESO)" w:date="2024-11-08T09:37:00Z"/>
          <w:rFonts w:ascii="Arial" w:hAnsi="Arial" w:cs="Arial"/>
          <w:b/>
          <w:bCs/>
          <w:sz w:val="24"/>
          <w:szCs w:val="24"/>
        </w:rPr>
      </w:pPr>
      <w:ins w:id="402" w:author="Tammy Meek (NESO)" w:date="2024-11-08T09:37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where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6162C11A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40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2496F949" w14:textId="77777777" w:rsidR="001269A2" w:rsidRDefault="001269A2" w:rsidP="001269A2">
      <w:pPr>
        <w:pStyle w:val="ListParagraph"/>
        <w:numPr>
          <w:ilvl w:val="3"/>
          <w:numId w:val="41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4" w:author="Tammy Meek (NESO)" w:date="2024-11-08T09:37:00Z"/>
          <w:rFonts w:ascii="Arial" w:hAnsi="Arial" w:cs="Arial"/>
          <w:sz w:val="24"/>
          <w:szCs w:val="24"/>
        </w:rPr>
      </w:pPr>
      <w:ins w:id="405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4EE61C24" w14:textId="77777777" w:rsidR="001269A2" w:rsidRPr="00562E0E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6" w:author="Tammy Meek (NESO)" w:date="2024-11-08T09:37:00Z"/>
          <w:rFonts w:ascii="Arial" w:hAnsi="Arial" w:cs="Arial"/>
          <w:sz w:val="24"/>
          <w:szCs w:val="24"/>
        </w:rPr>
      </w:pPr>
    </w:p>
    <w:p w14:paraId="6CD27AE0" w14:textId="1C5D7D34" w:rsidR="001269A2" w:rsidRDefault="001269A2" w:rsidP="00394A7F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7" w:author="Tammy Meek (NESO)" w:date="2024-11-08T09:37:00Z"/>
          <w:rFonts w:ascii="Arial" w:hAnsi="Arial" w:cs="Arial"/>
          <w:sz w:val="24"/>
          <w:szCs w:val="24"/>
        </w:rPr>
      </w:pPr>
      <w:ins w:id="408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 xml:space="preserve">Original Red </w:t>
        </w:r>
      </w:ins>
      <w:ins w:id="409" w:author="Alice Taylor (NESO)" w:date="2024-12-05T14:32:00Z">
        <w:r w:rsidR="00B80DA5">
          <w:rPr>
            <w:rFonts w:ascii="Arial" w:hAnsi="Arial" w:cs="Arial"/>
            <w:b/>
            <w:bCs/>
            <w:sz w:val="24"/>
            <w:szCs w:val="24"/>
          </w:rPr>
          <w:t>L</w:t>
        </w:r>
      </w:ins>
      <w:del w:id="410" w:author="Alice Taylor (NESO)" w:date="2024-12-12T13:04:00Z">
        <w:r w:rsidR="000B4F47" w:rsidDel="000B4F47">
          <w:rPr>
            <w:rFonts w:ascii="Arial" w:hAnsi="Arial" w:cs="Arial"/>
            <w:b/>
            <w:bCs/>
            <w:sz w:val="24"/>
            <w:szCs w:val="24"/>
          </w:rPr>
          <w:delText>l</w:delText>
        </w:r>
      </w:del>
      <w:ins w:id="411" w:author="Tammy Meek (NESO)" w:date="2024-11-08T09:37:00Z">
        <w:r w:rsidRPr="008A393C">
          <w:rPr>
            <w:rFonts w:ascii="Arial" w:hAnsi="Arial" w:cs="Arial"/>
            <w:b/>
            <w:bCs/>
            <w:sz w:val="24"/>
            <w:szCs w:val="24"/>
          </w:rPr>
          <w:t>ine Boundary Reduction Clause</w:t>
        </w:r>
      </w:ins>
      <w:ins w:id="412" w:author="Alice Taylor (NESO)" w:date="2024-12-12T13:04:00Z">
        <w:r w:rsidR="009B1FA2">
          <w:rPr>
            <w:rFonts w:ascii="Arial" w:hAnsi="Arial" w:cs="Arial"/>
            <w:b/>
            <w:bCs/>
            <w:sz w:val="24"/>
            <w:szCs w:val="24"/>
          </w:rPr>
          <w:t>.</w:t>
        </w:r>
      </w:ins>
      <w:ins w:id="413" w:author="Tammy Meek (NESO)" w:date="2024-11-08T09:37:00Z"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1C0CF7F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414" w:author="Tammy Meek (NESO)" w:date="2024-11-08T09:37:00Z"/>
          <w:rFonts w:ascii="Arial" w:hAnsi="Arial" w:cs="Arial"/>
          <w:sz w:val="24"/>
          <w:szCs w:val="24"/>
        </w:rPr>
      </w:pPr>
    </w:p>
    <w:p w14:paraId="3CE5192C" w14:textId="77777777" w:rsidR="001269A2" w:rsidRPr="003E2EE9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15" w:author="Tammy Meek (NESO)" w:date="2024-11-08T09:37:00Z"/>
          <w:rFonts w:ascii="Arial" w:hAnsi="Arial" w:cs="Arial"/>
          <w:sz w:val="24"/>
          <w:szCs w:val="24"/>
        </w:rPr>
      </w:pPr>
      <w:ins w:id="416" w:author="Tammy Meek (NESO)" w:date="2024-11-08T09:37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effect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038540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17" w:author="Tammy Meek (NESO)" w:date="2024-11-08T09:37:00Z"/>
          <w:rFonts w:ascii="Arial" w:hAnsi="Arial" w:cs="Arial"/>
          <w:sz w:val="24"/>
          <w:szCs w:val="24"/>
        </w:rPr>
      </w:pPr>
    </w:p>
    <w:p w14:paraId="6E1BC10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97FD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3A217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229B3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A93D50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CA1F699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7E469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67D8C4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3A80E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82D42F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130AA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8BC77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70C9B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0F68FD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95E0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994FD1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97E8E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CDE56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E7000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F800C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439B8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B268D4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6C5E3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68201A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A46C66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DF4E90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D5A50F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29F38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6FB1DE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07843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8016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ABAF1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B26008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1ADA64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38ECBE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7DF1AA0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0D51A7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02524E" w14:textId="77777777" w:rsidR="001269A2" w:rsidRPr="00562E0E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55" w:author="Tammy Meek (NESO)" w:date="2024-11-08T09:37:00Z"/>
          <w:rFonts w:ascii="Arial" w:hAnsi="Arial" w:cs="Arial"/>
          <w:sz w:val="24"/>
          <w:szCs w:val="24"/>
        </w:rPr>
      </w:pPr>
      <w:ins w:id="456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31C3DA0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5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D74DAF2" w14:textId="77777777" w:rsidR="001269A2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58" w:author="Tammy Meek (NESO)" w:date="2024-11-08T09:37:00Z"/>
          <w:rFonts w:ascii="Arial" w:hAnsi="Arial" w:cs="Arial"/>
          <w:b/>
          <w:bCs/>
          <w:sz w:val="24"/>
          <w:szCs w:val="24"/>
        </w:rPr>
      </w:pPr>
      <w:ins w:id="459" w:author="Tammy Meek (NESO)" w:date="2024-11-08T09:37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47005C1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60" w:author="Tammy Meek (NESO)" w:date="2024-11-08T09:37:00Z"/>
          <w:rFonts w:ascii="Arial" w:hAnsi="Arial" w:cs="Arial"/>
          <w:sz w:val="24"/>
          <w:szCs w:val="24"/>
        </w:rPr>
      </w:pPr>
    </w:p>
    <w:p w14:paraId="73DABB7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55E85F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C043F9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DFCA1E3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DB7A0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1E51C0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724A2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93D12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CB78F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EBA31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CBEF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97BFB6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A26DC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59474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10312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3BA00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62E9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E623B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F5A4B6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BCA38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DB0BF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068232E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1A8AF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3528EE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413E5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00495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0AB45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B58C14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CBBBA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E9B33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8DAA8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D51EC5" w14:textId="77777777" w:rsidR="001269A2" w:rsidRPr="00562E0E" w:rsidRDefault="001269A2" w:rsidP="001269A2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92" w:author="Tammy Meek (NESO)" w:date="2024-11-08T09:37:00Z"/>
          <w:rFonts w:ascii="Arial" w:hAnsi="Arial" w:cs="Arial"/>
          <w:b/>
          <w:bCs/>
          <w:sz w:val="24"/>
          <w:szCs w:val="24"/>
        </w:rPr>
      </w:pPr>
      <w:ins w:id="493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370A37EB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494" w:author="Tammy Meek (NESO)" w:date="2024-11-08T09:37:00Z"/>
          <w:rFonts w:ascii="Arial" w:hAnsi="Arial" w:cs="Arial"/>
          <w:sz w:val="24"/>
          <w:szCs w:val="24"/>
        </w:rPr>
      </w:pPr>
      <w:ins w:id="495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1E100FBC" w14:textId="77777777" w:rsidR="001269A2" w:rsidRPr="008B42EC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96" w:author="Tammy Meek (NESO)" w:date="2024-11-08T09:37:00Z"/>
          <w:rFonts w:ascii="Arial" w:hAnsi="Arial" w:cs="Arial"/>
          <w:sz w:val="24"/>
          <w:szCs w:val="24"/>
        </w:rPr>
      </w:pPr>
      <w:ins w:id="497" w:author="Tammy Meek (NESO)" w:date="2024-11-08T09:37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9385F35" w14:textId="77777777" w:rsidR="001269A2" w:rsidRPr="00562E0E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98" w:author="Tammy Meek (NESO)" w:date="2024-11-08T09:37:00Z"/>
          <w:rFonts w:ascii="Arial" w:hAnsi="Arial" w:cs="Arial"/>
          <w:sz w:val="24"/>
          <w:szCs w:val="24"/>
        </w:rPr>
      </w:pPr>
      <w:ins w:id="499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lastRenderedPageBreak/>
          <w:t>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to amongst other things:</w:t>
        </w:r>
      </w:ins>
    </w:p>
    <w:p w14:paraId="32A97222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134" w:hanging="1134"/>
        <w:jc w:val="both"/>
        <w:rPr>
          <w:ins w:id="500" w:author="Tammy Meek (NESO)" w:date="2024-11-08T09:37:00Z"/>
          <w:rFonts w:ascii="Arial" w:hAnsi="Arial" w:cs="Arial"/>
          <w:sz w:val="24"/>
          <w:szCs w:val="24"/>
        </w:rPr>
      </w:pPr>
    </w:p>
    <w:p w14:paraId="298C6230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9F8B2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A9339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2D60C8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E6973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24432E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60E56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4CE64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2AE712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EF56B7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E4E4C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6E8CB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118C016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8DFF0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7CC29A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423D6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3964E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E0509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7FF7C2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50BDF1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93B91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318365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8AAF2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6F4A5C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846C50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3BF81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A8E7E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3D4DA6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CAE986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E6D802F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DB885B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0AD98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4730E2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5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2B3414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5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79C545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35" w:author="Tammy Meek (NESO)" w:date="2024-11-08T09:37:00Z"/>
          <w:rFonts w:ascii="Arial" w:hAnsi="Arial" w:cs="Arial"/>
          <w:sz w:val="24"/>
          <w:szCs w:val="24"/>
        </w:rPr>
      </w:pPr>
      <w:ins w:id="536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2E0E">
          <w:rPr>
            <w:rFonts w:ascii="Arial" w:hAnsi="Arial" w:cs="Arial"/>
            <w:sz w:val="24"/>
            <w:szCs w:val="24"/>
          </w:rPr>
          <w:t>);</w:t>
        </w:r>
      </w:ins>
    </w:p>
    <w:p w14:paraId="2191D863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53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3270C3A" w14:textId="2A1AD2E6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38" w:author="Tammy Meek (NESO)" w:date="2024-11-08T09:37:00Z"/>
          <w:rFonts w:ascii="Arial" w:hAnsi="Arial" w:cs="Arial"/>
          <w:sz w:val="24"/>
          <w:szCs w:val="24"/>
        </w:rPr>
      </w:pPr>
      <w:ins w:id="539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</w:t>
        </w:r>
      </w:ins>
      <w:ins w:id="540" w:author="Milly Lewis" w:date="2024-12-20T14:59:00Z" w16du:dateUtc="2024-12-20T14:59:00Z">
        <w:r w:rsidR="003507FF">
          <w:rPr>
            <w:rFonts w:ascii="Arial" w:hAnsi="Arial" w:cs="Arial"/>
            <w:b/>
            <w:bCs/>
            <w:sz w:val="24"/>
            <w:szCs w:val="24"/>
          </w:rPr>
          <w:t>ion</w:t>
        </w:r>
      </w:ins>
      <w:ins w:id="541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</w:t>
        </w:r>
      </w:ins>
      <w:del w:id="542" w:author="Alice Taylor (NESO)" w:date="2024-12-12T13:11:00Z">
        <w:r w:rsidR="00F11DB4" w:rsidDel="00A13EFC">
          <w:rPr>
            <w:rFonts w:ascii="Arial" w:hAnsi="Arial" w:cs="Arial"/>
            <w:sz w:val="24"/>
            <w:szCs w:val="24"/>
          </w:rPr>
          <w:delText>(</w:delText>
        </w:r>
      </w:del>
      <w:ins w:id="543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data;</w:t>
        </w:r>
        <w:proofErr w:type="gramEnd"/>
      </w:ins>
    </w:p>
    <w:p w14:paraId="3C0D0B1A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54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6FAC00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45" w:author="Tammy Meek (NESO)" w:date="2024-11-08T09:37:00Z"/>
          <w:rFonts w:ascii="Arial" w:hAnsi="Arial" w:cs="Arial"/>
          <w:b/>
          <w:bCs/>
          <w:sz w:val="24"/>
          <w:szCs w:val="24"/>
        </w:rPr>
      </w:pPr>
      <w:ins w:id="546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662667BF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jc w:val="both"/>
        <w:rPr>
          <w:ins w:id="547" w:author="Tammy Meek (NESO)" w:date="2024-11-08T09:37:00Z"/>
          <w:rFonts w:ascii="Arial" w:hAnsi="Arial" w:cs="Arial"/>
          <w:sz w:val="24"/>
          <w:szCs w:val="24"/>
        </w:rPr>
      </w:pPr>
    </w:p>
    <w:p w14:paraId="6A66EBDE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276" w:hanging="1276"/>
        <w:jc w:val="both"/>
        <w:rPr>
          <w:ins w:id="548" w:author="Tammy Meek (NESO)" w:date="2024-11-08T09:37:00Z"/>
          <w:rFonts w:ascii="Arial" w:hAnsi="Arial" w:cs="Arial"/>
          <w:sz w:val="24"/>
          <w:szCs w:val="24"/>
        </w:rPr>
      </w:pPr>
    </w:p>
    <w:p w14:paraId="0973898E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0C143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B2F56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7DC7B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627F3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B7E188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541C3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FCB1C8F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1364B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0C180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03748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9A35BB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0C4D3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FAB0E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61BF8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0FC57B6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BD9C29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1CAFD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9242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191300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ADC1D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B1A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F20C2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B86BA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06897B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D52D25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A31A8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24A6F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257B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0AC11C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9F290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F529C4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74FF73B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1CC60A9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A4FF25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83" w:author="Tammy Meek (NESO)" w:date="2024-11-08T09:37:00Z"/>
          <w:rFonts w:ascii="Arial" w:hAnsi="Arial" w:cs="Arial"/>
          <w:b/>
          <w:bCs/>
          <w:sz w:val="24"/>
          <w:szCs w:val="24"/>
        </w:rPr>
      </w:pPr>
      <w:ins w:id="584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4CDD20C8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58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A3F798A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86" w:author="Tammy Meek (NESO)" w:date="2024-11-08T09:37:00Z"/>
          <w:rFonts w:ascii="Arial" w:hAnsi="Arial" w:cs="Arial"/>
          <w:sz w:val="24"/>
          <w:szCs w:val="24"/>
        </w:rPr>
      </w:pPr>
      <w:ins w:id="587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502677A7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1135"/>
        <w:jc w:val="both"/>
        <w:rPr>
          <w:ins w:id="588" w:author="Tammy Meek (NESO)" w:date="2024-11-08T09:37:00Z"/>
          <w:rFonts w:ascii="Arial" w:hAnsi="Arial" w:cs="Arial"/>
          <w:sz w:val="24"/>
          <w:szCs w:val="24"/>
        </w:rPr>
      </w:pPr>
    </w:p>
    <w:p w14:paraId="6EC9174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589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90232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0F63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1289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732C8F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53E20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11FE0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4B3F3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413D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390AA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5B48D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06509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4DE38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1EA0D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0E0A90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B80CB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CC3FCA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B7FF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29B0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927C90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C1877D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77A4D3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FAE10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97DA74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A4793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CB34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8418C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E777EB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F046F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DF4E5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CD4CEE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0CFA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F15CF5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87DF8C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2" w:author="Tammy Meek (NESO)" w:date="2024-11-08T09:37:00Z"/>
          <w:rFonts w:ascii="Arial" w:hAnsi="Arial" w:cs="Arial"/>
          <w:sz w:val="24"/>
          <w:szCs w:val="24"/>
        </w:rPr>
      </w:pPr>
      <w:ins w:id="623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7397CEB4" w14:textId="77777777" w:rsidR="001269A2" w:rsidRPr="003E2EE9" w:rsidRDefault="001269A2" w:rsidP="001269A2">
      <w:pPr>
        <w:pStyle w:val="ListParagraph"/>
        <w:ind w:left="993" w:hanging="993"/>
        <w:rPr>
          <w:ins w:id="624" w:author="Tammy Meek (NESO)" w:date="2024-11-08T09:37:00Z"/>
          <w:rFonts w:ascii="Arial" w:hAnsi="Arial" w:cs="Arial"/>
          <w:sz w:val="24"/>
          <w:szCs w:val="24"/>
        </w:rPr>
      </w:pPr>
    </w:p>
    <w:p w14:paraId="21E1CF38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5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626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6ED76CA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7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59717181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1C4C7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8AF1D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FBF8D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6F34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2FBF16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BC296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04EE2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3173C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32C3A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1889FE8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6B50A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01506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75B145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1E6C9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38FCD4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348234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7E924B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BF1AF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796545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92EDA1C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57260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E92F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FCC500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C2796B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5CE4A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0D87D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210D7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0D3C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D151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3102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3428E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115F6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861BE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E9682C" w14:textId="7809880F" w:rsidR="001269A2" w:rsidRPr="00562E0E" w:rsidRDefault="001269A2" w:rsidP="001269A2">
      <w:pPr>
        <w:pStyle w:val="ListParagraph"/>
        <w:numPr>
          <w:ilvl w:val="2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63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del w:id="664" w:author="Alice Taylor (NESO)" w:date="2024-12-12T13:13:00Z">
          <w:r w:rsidRPr="008956D2" w:rsidDel="008956D2">
            <w:rPr>
              <w:rFonts w:ascii="Arial" w:eastAsia="Times New Roman" w:hAnsi="Arial" w:cs="Times New Roman"/>
              <w:b/>
              <w:bCs/>
              <w:sz w:val="24"/>
              <w:szCs w:val="24"/>
              <w:rPrChange w:id="665" w:author="Alice Taylor (NESO)" w:date="2024-12-12T13:13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for a</w:delText>
          </w:r>
        </w:del>
      </w:ins>
      <w:ins w:id="666" w:author="Alice Taylor (NESO)" w:date="2024-12-12T13:13:00Z">
        <w:r w:rsidR="008956D2" w:rsidRPr="008956D2">
          <w:rPr>
            <w:rFonts w:ascii="Arial" w:eastAsia="Times New Roman" w:hAnsi="Arial" w:cs="Times New Roman"/>
            <w:sz w:val="24"/>
            <w:szCs w:val="24"/>
            <w:rPrChange w:id="667" w:author="Alice Taylor (NESO)" w:date="2024-12-12T13:13:00Z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rPrChange>
          </w:rPr>
          <w:t>for a</w:t>
        </w:r>
      </w:ins>
      <w:ins w:id="668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496800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4E5879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9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0EA4E78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23FFD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6DBDFA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1DFD54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8C73BB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409C3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B57DD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A959C0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E500E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5F816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F3C85F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5AC5B2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5F07B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B6FCD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DF73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25E5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79E327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0C4E2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1FC35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95431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73B671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EF2E8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ED9DCD2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F938F6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0AF29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092754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369C4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15422E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98AD0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321EC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D4D96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A5BF2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A225FC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981BF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75063B" w14:textId="77777777" w:rsidR="001269A2" w:rsidRPr="00716048" w:rsidRDefault="001269A2" w:rsidP="00394A7F">
      <w:pPr>
        <w:pStyle w:val="ListParagraph"/>
        <w:numPr>
          <w:ilvl w:val="2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7CCDD1" w14:textId="77777777" w:rsidR="001269A2" w:rsidRPr="00562E0E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05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06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 xml:space="preserve">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60F0903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07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D247FD7" w14:textId="3EA64878" w:rsidR="000D3FED" w:rsidRPr="003E2EE9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08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709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25F8AF2C" w14:textId="0DDBD9A9" w:rsidR="000D3FED" w:rsidRPr="003E2EE9" w:rsidRDefault="000D3FED" w:rsidP="00CB2BDE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5064E9D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71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11" w:author="Tammy Meek (NESO)" w:date="2024-11-08T09:37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A6C1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2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6D0B51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FBF188D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1DCF15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9E4E3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A876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599D0A4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8E5E2F7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411132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3D818F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A00EF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26BB0B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66334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CA988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4ACD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6B04E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4B65306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9BF78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72E00A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D09A0B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68934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E801F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A0000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EC9D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0306A4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42295D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DC731C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38F6FA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67ADC2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1DC9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F97DE1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5EEA79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B55CD3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AFA09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064E6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8D32" w14:textId="77777777" w:rsidR="001269A2" w:rsidRPr="00531E26" w:rsidRDefault="001269A2" w:rsidP="00394A7F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3046F23" w14:textId="77777777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48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49" w:author="Tammy Meek (NESO)" w:date="2024-11-08T09:37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>As a consequence in the circumstances referred to in Paragraph 18.16.1:</w:t>
        </w:r>
      </w:ins>
    </w:p>
    <w:p w14:paraId="7C285F7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3E42D15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1" w:author="Tammy Meek (NESO)" w:date="2024-11-08T09:37:00Z"/>
          <w:rFonts w:ascii="Arial" w:hAnsi="Arial" w:cs="Arial"/>
          <w:b/>
          <w:bCs/>
          <w:sz w:val="24"/>
          <w:szCs w:val="24"/>
        </w:rPr>
      </w:pPr>
      <w:ins w:id="752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</w:ins>
    </w:p>
    <w:p w14:paraId="53A23D0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20CB49A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55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0C79371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6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1440BBC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58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4A82E79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9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1AFC5458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61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5D3C736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2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3253D64" w14:textId="4800DEC1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3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64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</w:ins>
      <w:ins w:id="765" w:author="Alice Taylor (NESO)" w:date="2024-12-12T13:16:00Z">
        <w:del w:id="766" w:author="Elana Byrne" w:date="2024-12-13T15:59:00Z">
          <w:r w:rsidR="002B525B" w:rsidRPr="002B525B" w:rsidDel="00144F6A">
            <w:rPr>
              <w:rFonts w:ascii="Arial" w:eastAsia="Times New Roman" w:hAnsi="Arial" w:cs="Times New Roman"/>
              <w:b/>
              <w:bCs/>
              <w:sz w:val="24"/>
              <w:szCs w:val="24"/>
            </w:rPr>
            <w:delText>Existing</w:delText>
          </w:r>
          <w:r w:rsidR="002B525B" w:rsidDel="00144F6A">
            <w:rPr>
              <w:rFonts w:ascii="Arial" w:eastAsia="Times New Roman" w:hAnsi="Arial" w:cs="Times New Roman"/>
              <w:sz w:val="24"/>
              <w:szCs w:val="24"/>
            </w:rPr>
            <w:delText xml:space="preserve"> </w:delText>
          </w:r>
        </w:del>
      </w:ins>
      <w:ins w:id="767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</w:t>
        </w:r>
      </w:ins>
      <w:ins w:id="768" w:author="Elana Byrne" w:date="2024-12-13T15:59:00Z">
        <w:r w:rsidR="00144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</w:t>
        </w:r>
      </w:ins>
      <w:ins w:id="769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76B11DE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70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3D47159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1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72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will 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080D1BC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3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9EE8C55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4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F8A952F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5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76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Unless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128A131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77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CCE8DB0" w14:textId="0C36FFFC" w:rsidR="000D3FED" w:rsidRPr="003E2EE9" w:rsidRDefault="000D3FED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78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79" w:author="Tammy Meek (NESO)" w:date="2024-11-08T09:37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04D14A28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8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154576C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8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2D44F17" w14:textId="69C7F3E2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82" w:author="Tammy Meek (NESO)" w:date="2024-11-08T09:37:00Z"/>
          <w:rFonts w:ascii="Arial" w:eastAsia="Times New Roman" w:hAnsi="Arial" w:cs="Times New Roman"/>
          <w:color w:val="FF0000"/>
          <w:sz w:val="24"/>
          <w:szCs w:val="24"/>
        </w:rPr>
      </w:pPr>
      <w:ins w:id="783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8D5462C" w14:textId="77777777" w:rsidR="001269A2" w:rsidRDefault="00C3022E" w:rsidP="00C40D8C">
      <w:pPr>
        <w:jc w:val="center"/>
        <w:rPr>
          <w:ins w:id="784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85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48F1D76E" w14:textId="77777777" w:rsidR="001269A2" w:rsidRPr="00C146EB" w:rsidRDefault="001269A2" w:rsidP="001269A2">
      <w:pPr>
        <w:tabs>
          <w:tab w:val="center" w:pos="4153"/>
          <w:tab w:val="right" w:pos="8306"/>
        </w:tabs>
        <w:spacing w:after="0" w:line="240" w:lineRule="auto"/>
        <w:rPr>
          <w:ins w:id="786" w:author="Tammy Meek (NESO)" w:date="2024-11-08T09:37:00Z"/>
          <w:color w:val="FF0000"/>
        </w:rPr>
      </w:pPr>
      <w:ins w:id="787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p w14:paraId="30101C1B" w14:textId="42A57BD3" w:rsidR="00826CFD" w:rsidRPr="00C146EB" w:rsidRDefault="00826CFD" w:rsidP="001269A2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25A28" w14:textId="77777777" w:rsidR="004C2AD2" w:rsidRDefault="004C2AD2" w:rsidP="005E4CD6">
      <w:pPr>
        <w:spacing w:after="0" w:line="240" w:lineRule="auto"/>
      </w:pPr>
      <w:r>
        <w:separator/>
      </w:r>
    </w:p>
  </w:endnote>
  <w:endnote w:type="continuationSeparator" w:id="0">
    <w:p w14:paraId="227BB1BD" w14:textId="77777777" w:rsidR="004C2AD2" w:rsidRDefault="004C2AD2" w:rsidP="005E4CD6">
      <w:pPr>
        <w:spacing w:after="0" w:line="240" w:lineRule="auto"/>
      </w:pPr>
      <w:r>
        <w:continuationSeparator/>
      </w:r>
    </w:p>
  </w:endnote>
  <w:endnote w:type="continuationNotice" w:id="1">
    <w:p w14:paraId="05406507" w14:textId="77777777" w:rsidR="004C2AD2" w:rsidRDefault="004C2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0994308F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789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1A077" w14:textId="77777777" w:rsidR="004C2AD2" w:rsidRDefault="004C2AD2" w:rsidP="005E4CD6">
      <w:pPr>
        <w:spacing w:after="0" w:line="240" w:lineRule="auto"/>
      </w:pPr>
      <w:r>
        <w:separator/>
      </w:r>
    </w:p>
  </w:footnote>
  <w:footnote w:type="continuationSeparator" w:id="0">
    <w:p w14:paraId="41F6D554" w14:textId="77777777" w:rsidR="004C2AD2" w:rsidRDefault="004C2AD2" w:rsidP="005E4CD6">
      <w:pPr>
        <w:spacing w:after="0" w:line="240" w:lineRule="auto"/>
      </w:pPr>
      <w:r>
        <w:continuationSeparator/>
      </w:r>
    </w:p>
  </w:footnote>
  <w:footnote w:type="continuationNotice" w:id="1">
    <w:p w14:paraId="2A206C14" w14:textId="77777777" w:rsidR="004C2AD2" w:rsidRDefault="004C2A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738DBBB" w:rsidR="00560EB5" w:rsidRDefault="005073AF">
    <w:pPr>
      <w:pStyle w:val="Header"/>
    </w:pPr>
    <w:r>
      <w:t>V1.0</w:t>
    </w:r>
    <w:ins w:id="788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CC1F3D"/>
    <w:multiLevelType w:val="hybridMultilevel"/>
    <w:tmpl w:val="2CAE5996"/>
    <w:lvl w:ilvl="0" w:tplc="CAC0AFF2">
      <w:start w:val="1"/>
      <w:numFmt w:val="decimal"/>
      <w:lvlText w:val="18.%1"/>
      <w:lvlJc w:val="right"/>
      <w:pPr>
        <w:ind w:left="1800" w:hanging="360"/>
      </w:pPr>
      <w:rPr>
        <w:rFonts w:ascii="Arial" w:hAnsi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7FE3"/>
    <w:multiLevelType w:val="multilevel"/>
    <w:tmpl w:val="55E48D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2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3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9" w15:restartNumberingAfterBreak="0">
    <w:nsid w:val="4622409B"/>
    <w:multiLevelType w:val="multilevel"/>
    <w:tmpl w:val="D0DE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2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5F5A3EE3"/>
    <w:multiLevelType w:val="multilevel"/>
    <w:tmpl w:val="DDFEF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7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9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7422C0C"/>
    <w:multiLevelType w:val="multilevel"/>
    <w:tmpl w:val="B7D4D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9E5F71"/>
    <w:multiLevelType w:val="hybridMultilevel"/>
    <w:tmpl w:val="96CA6E02"/>
    <w:lvl w:ilvl="0" w:tplc="256881D2">
      <w:start w:val="1"/>
      <w:numFmt w:val="decimal"/>
      <w:lvlText w:val="18.%1"/>
      <w:lvlJc w:val="left"/>
      <w:pPr>
        <w:ind w:left="108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4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6820D7"/>
    <w:multiLevelType w:val="multilevel"/>
    <w:tmpl w:val="AE2E9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722BE7"/>
    <w:multiLevelType w:val="multilevel"/>
    <w:tmpl w:val="5D26D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63328D"/>
    <w:multiLevelType w:val="multilevel"/>
    <w:tmpl w:val="36F6F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967BC1"/>
    <w:multiLevelType w:val="hybridMultilevel"/>
    <w:tmpl w:val="007A95D2"/>
    <w:lvl w:ilvl="0" w:tplc="256881D2">
      <w:start w:val="1"/>
      <w:numFmt w:val="decimal"/>
      <w:lvlText w:val="18.%1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86482">
    <w:abstractNumId w:val="33"/>
  </w:num>
  <w:num w:numId="2" w16cid:durableId="1828159249">
    <w:abstractNumId w:val="31"/>
  </w:num>
  <w:num w:numId="3" w16cid:durableId="1806120913">
    <w:abstractNumId w:val="26"/>
  </w:num>
  <w:num w:numId="4" w16cid:durableId="383022270">
    <w:abstractNumId w:val="3"/>
  </w:num>
  <w:num w:numId="5" w16cid:durableId="1007750792">
    <w:abstractNumId w:val="22"/>
  </w:num>
  <w:num w:numId="6" w16cid:durableId="211507964">
    <w:abstractNumId w:val="19"/>
  </w:num>
  <w:num w:numId="7" w16cid:durableId="1805149707">
    <w:abstractNumId w:val="11"/>
  </w:num>
  <w:num w:numId="8" w16cid:durableId="352194176">
    <w:abstractNumId w:val="42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7"/>
  </w:num>
  <w:num w:numId="13" w16cid:durableId="2083872483">
    <w:abstractNumId w:val="25"/>
  </w:num>
  <w:num w:numId="14" w16cid:durableId="1056707333">
    <w:abstractNumId w:val="9"/>
  </w:num>
  <w:num w:numId="15" w16cid:durableId="2103335646">
    <w:abstractNumId w:val="28"/>
  </w:num>
  <w:num w:numId="16" w16cid:durableId="829637566">
    <w:abstractNumId w:val="12"/>
  </w:num>
  <w:num w:numId="17" w16cid:durableId="155147727">
    <w:abstractNumId w:val="13"/>
  </w:num>
  <w:num w:numId="18" w16cid:durableId="22948650">
    <w:abstractNumId w:val="43"/>
  </w:num>
  <w:num w:numId="19" w16cid:durableId="1768113685">
    <w:abstractNumId w:val="10"/>
  </w:num>
  <w:num w:numId="20" w16cid:durableId="1652098224">
    <w:abstractNumId w:val="21"/>
  </w:num>
  <w:num w:numId="21" w16cid:durableId="457064178">
    <w:abstractNumId w:val="24"/>
  </w:num>
  <w:num w:numId="22" w16cid:durableId="82382169">
    <w:abstractNumId w:val="18"/>
  </w:num>
  <w:num w:numId="23" w16cid:durableId="1873492060">
    <w:abstractNumId w:val="32"/>
  </w:num>
  <w:num w:numId="24" w16cid:durableId="734165287">
    <w:abstractNumId w:val="15"/>
  </w:num>
  <w:num w:numId="25" w16cid:durableId="628974777">
    <w:abstractNumId w:val="35"/>
  </w:num>
  <w:num w:numId="26" w16cid:durableId="1201478940">
    <w:abstractNumId w:val="39"/>
  </w:num>
  <w:num w:numId="27" w16cid:durableId="166751713">
    <w:abstractNumId w:val="16"/>
  </w:num>
  <w:num w:numId="28" w16cid:durableId="2089959490">
    <w:abstractNumId w:val="23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8"/>
  </w:num>
  <w:num w:numId="32" w16cid:durableId="518006019">
    <w:abstractNumId w:val="36"/>
  </w:num>
  <w:num w:numId="33" w16cid:durableId="275258145">
    <w:abstractNumId w:val="30"/>
  </w:num>
  <w:num w:numId="34" w16cid:durableId="1439523437">
    <w:abstractNumId w:val="6"/>
  </w:num>
  <w:num w:numId="35" w16cid:durableId="1296984315">
    <w:abstractNumId w:val="49"/>
  </w:num>
  <w:num w:numId="36" w16cid:durableId="618336893">
    <w:abstractNumId w:val="41"/>
  </w:num>
  <w:num w:numId="37" w16cid:durableId="1845050884">
    <w:abstractNumId w:val="8"/>
  </w:num>
  <w:num w:numId="38" w16cid:durableId="1701319838">
    <w:abstractNumId w:val="20"/>
  </w:num>
  <w:num w:numId="39" w16cid:durableId="319891240">
    <w:abstractNumId w:val="17"/>
  </w:num>
  <w:num w:numId="40" w16cid:durableId="1974367817">
    <w:abstractNumId w:val="37"/>
  </w:num>
  <w:num w:numId="41" w16cid:durableId="754519849">
    <w:abstractNumId w:val="45"/>
  </w:num>
  <w:num w:numId="42" w16cid:durableId="1356615823">
    <w:abstractNumId w:val="7"/>
  </w:num>
  <w:num w:numId="43" w16cid:durableId="1072461929">
    <w:abstractNumId w:val="40"/>
  </w:num>
  <w:num w:numId="44" w16cid:durableId="607783831">
    <w:abstractNumId w:val="14"/>
  </w:num>
  <w:num w:numId="45" w16cid:durableId="1097868521">
    <w:abstractNumId w:val="44"/>
  </w:num>
  <w:num w:numId="46" w16cid:durableId="1233079904">
    <w:abstractNumId w:val="29"/>
  </w:num>
  <w:num w:numId="47" w16cid:durableId="1900356616">
    <w:abstractNumId w:val="47"/>
  </w:num>
  <w:num w:numId="48" w16cid:durableId="75321436">
    <w:abstractNumId w:val="34"/>
  </w:num>
  <w:num w:numId="49" w16cid:durableId="320699246">
    <w:abstractNumId w:val="46"/>
  </w:num>
  <w:num w:numId="50" w16cid:durableId="2093430506">
    <w:abstractNumId w:val="4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ce Taylor (NESO)">
    <w15:presenceInfo w15:providerId="AD" w15:userId="S::Alice.Taylor@uk.nationalgrid.com::e1711239-42c9-44ef-ba04-575fea90417b"/>
  </w15:person>
  <w15:person w15:author="Milly Lewis">
    <w15:presenceInfo w15:providerId="None" w15:userId="Milly Lewis"/>
  </w15:person>
  <w15:person w15:author="Elana Byrne">
    <w15:presenceInfo w15:providerId="None" w15:userId="Elana Byr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lRUy0fh4eh6dDI4X/5uglGVSQcYJzPFUiXmhhmkSgrneha8yWyJVPKqtXMBDjm2NzhCItaRqujORctJHlXKP1w==" w:salt="Nl1HuEwvkKS3gaEBJvSSI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2DA6"/>
    <w:rsid w:val="000036AD"/>
    <w:rsid w:val="000037AB"/>
    <w:rsid w:val="0000431F"/>
    <w:rsid w:val="00004510"/>
    <w:rsid w:val="00004D09"/>
    <w:rsid w:val="00004DF9"/>
    <w:rsid w:val="0000571A"/>
    <w:rsid w:val="000061C1"/>
    <w:rsid w:val="00006BE9"/>
    <w:rsid w:val="00006EF5"/>
    <w:rsid w:val="00006F20"/>
    <w:rsid w:val="00007398"/>
    <w:rsid w:val="00007D90"/>
    <w:rsid w:val="0001032A"/>
    <w:rsid w:val="00011028"/>
    <w:rsid w:val="000120D1"/>
    <w:rsid w:val="000126CA"/>
    <w:rsid w:val="00013C78"/>
    <w:rsid w:val="0001497C"/>
    <w:rsid w:val="00014AA3"/>
    <w:rsid w:val="00015A05"/>
    <w:rsid w:val="00016316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5EE6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69A8"/>
    <w:rsid w:val="00047515"/>
    <w:rsid w:val="000477A2"/>
    <w:rsid w:val="00047AA4"/>
    <w:rsid w:val="00050A0B"/>
    <w:rsid w:val="00050C34"/>
    <w:rsid w:val="00050F66"/>
    <w:rsid w:val="00050FCC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67C99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28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15C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44A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4F4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3FED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FF0"/>
    <w:rsid w:val="000E1F46"/>
    <w:rsid w:val="000E218B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6DE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3C01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9A2"/>
    <w:rsid w:val="00126BB9"/>
    <w:rsid w:val="00127388"/>
    <w:rsid w:val="00127C0C"/>
    <w:rsid w:val="0012EC22"/>
    <w:rsid w:val="0013029D"/>
    <w:rsid w:val="0013060E"/>
    <w:rsid w:val="0013350F"/>
    <w:rsid w:val="001335A3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4F6A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C81"/>
    <w:rsid w:val="00155F3C"/>
    <w:rsid w:val="00157005"/>
    <w:rsid w:val="00157D5A"/>
    <w:rsid w:val="001631D6"/>
    <w:rsid w:val="001636F9"/>
    <w:rsid w:val="00163B69"/>
    <w:rsid w:val="00163F10"/>
    <w:rsid w:val="0016406D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5813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4F88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23"/>
    <w:rsid w:val="001D2DBF"/>
    <w:rsid w:val="001D3CC2"/>
    <w:rsid w:val="001D454A"/>
    <w:rsid w:val="001D48D2"/>
    <w:rsid w:val="001D5150"/>
    <w:rsid w:val="001D5378"/>
    <w:rsid w:val="001D5CDD"/>
    <w:rsid w:val="001D60F1"/>
    <w:rsid w:val="001D6B6A"/>
    <w:rsid w:val="001D7B23"/>
    <w:rsid w:val="001DBF08"/>
    <w:rsid w:val="001E0C24"/>
    <w:rsid w:val="001E0CB0"/>
    <w:rsid w:val="001E1139"/>
    <w:rsid w:val="001E1A1B"/>
    <w:rsid w:val="001E1D0A"/>
    <w:rsid w:val="001E1E0F"/>
    <w:rsid w:val="001E211D"/>
    <w:rsid w:val="001E21CA"/>
    <w:rsid w:val="001E2C43"/>
    <w:rsid w:val="001E3756"/>
    <w:rsid w:val="001E3E0F"/>
    <w:rsid w:val="001E4759"/>
    <w:rsid w:val="001E5393"/>
    <w:rsid w:val="001E5765"/>
    <w:rsid w:val="001E65AE"/>
    <w:rsid w:val="001E6823"/>
    <w:rsid w:val="001E6ED7"/>
    <w:rsid w:val="001E7571"/>
    <w:rsid w:val="001E7B27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3E8D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A2B"/>
    <w:rsid w:val="00255D7C"/>
    <w:rsid w:val="00256BB4"/>
    <w:rsid w:val="00256F92"/>
    <w:rsid w:val="00257782"/>
    <w:rsid w:val="00260600"/>
    <w:rsid w:val="00260D35"/>
    <w:rsid w:val="002613DD"/>
    <w:rsid w:val="002614C6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EF4"/>
    <w:rsid w:val="00285489"/>
    <w:rsid w:val="0028556B"/>
    <w:rsid w:val="00285BD9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25B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E4"/>
    <w:rsid w:val="002C233F"/>
    <w:rsid w:val="002C2BD6"/>
    <w:rsid w:val="002C3668"/>
    <w:rsid w:val="002C3C3C"/>
    <w:rsid w:val="002C3FDA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4E1"/>
    <w:rsid w:val="002D597C"/>
    <w:rsid w:val="002D59BA"/>
    <w:rsid w:val="002D5D50"/>
    <w:rsid w:val="002D6A3C"/>
    <w:rsid w:val="002D6CA9"/>
    <w:rsid w:val="002D72BE"/>
    <w:rsid w:val="002D774B"/>
    <w:rsid w:val="002D7C0E"/>
    <w:rsid w:val="002E015F"/>
    <w:rsid w:val="002E092D"/>
    <w:rsid w:val="002E0DB2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AA0"/>
    <w:rsid w:val="002F7C61"/>
    <w:rsid w:val="002F7F0F"/>
    <w:rsid w:val="00300D4C"/>
    <w:rsid w:val="00300DC1"/>
    <w:rsid w:val="00300F9E"/>
    <w:rsid w:val="0030116C"/>
    <w:rsid w:val="003022DD"/>
    <w:rsid w:val="003030E4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3CE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0731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7FF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6E2B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2B"/>
    <w:rsid w:val="0036456A"/>
    <w:rsid w:val="0036476A"/>
    <w:rsid w:val="003647A1"/>
    <w:rsid w:val="00365479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224E"/>
    <w:rsid w:val="00382625"/>
    <w:rsid w:val="00382771"/>
    <w:rsid w:val="00382DB6"/>
    <w:rsid w:val="00382DF2"/>
    <w:rsid w:val="00384C14"/>
    <w:rsid w:val="00385247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A7F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3BDF"/>
    <w:rsid w:val="003A45E5"/>
    <w:rsid w:val="003A50C6"/>
    <w:rsid w:val="003A557E"/>
    <w:rsid w:val="003A5C54"/>
    <w:rsid w:val="003A6E35"/>
    <w:rsid w:val="003A7CF1"/>
    <w:rsid w:val="003B054F"/>
    <w:rsid w:val="003B0C5F"/>
    <w:rsid w:val="003B0D9B"/>
    <w:rsid w:val="003B111F"/>
    <w:rsid w:val="003B15AB"/>
    <w:rsid w:val="003B18F6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C0385"/>
    <w:rsid w:val="003C07A3"/>
    <w:rsid w:val="003C19CF"/>
    <w:rsid w:val="003C1B67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0905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64D9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663"/>
    <w:rsid w:val="0043791C"/>
    <w:rsid w:val="00437998"/>
    <w:rsid w:val="00440371"/>
    <w:rsid w:val="004424D3"/>
    <w:rsid w:val="00442D43"/>
    <w:rsid w:val="00443561"/>
    <w:rsid w:val="004435C3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6F9"/>
    <w:rsid w:val="00447E01"/>
    <w:rsid w:val="00447F56"/>
    <w:rsid w:val="00450B07"/>
    <w:rsid w:val="0045108E"/>
    <w:rsid w:val="0045238A"/>
    <w:rsid w:val="00452A74"/>
    <w:rsid w:val="00452E00"/>
    <w:rsid w:val="00452FCA"/>
    <w:rsid w:val="00453F03"/>
    <w:rsid w:val="00453FEA"/>
    <w:rsid w:val="004547B0"/>
    <w:rsid w:val="00454B3B"/>
    <w:rsid w:val="00454C04"/>
    <w:rsid w:val="00454EA1"/>
    <w:rsid w:val="004552D8"/>
    <w:rsid w:val="004562DD"/>
    <w:rsid w:val="00456A7A"/>
    <w:rsid w:val="0046019F"/>
    <w:rsid w:val="00460DCC"/>
    <w:rsid w:val="004623BF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599C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6800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683"/>
    <w:rsid w:val="004C28B9"/>
    <w:rsid w:val="004C2AD2"/>
    <w:rsid w:val="004C41D5"/>
    <w:rsid w:val="004C44B5"/>
    <w:rsid w:val="004C50E3"/>
    <w:rsid w:val="004C5226"/>
    <w:rsid w:val="004C5585"/>
    <w:rsid w:val="004C59C6"/>
    <w:rsid w:val="004C5E38"/>
    <w:rsid w:val="004C705A"/>
    <w:rsid w:val="004C796C"/>
    <w:rsid w:val="004D0238"/>
    <w:rsid w:val="004D2091"/>
    <w:rsid w:val="004D2DC5"/>
    <w:rsid w:val="004D3792"/>
    <w:rsid w:val="004D4A3A"/>
    <w:rsid w:val="004D5969"/>
    <w:rsid w:val="004D5E33"/>
    <w:rsid w:val="004D76BC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2927"/>
    <w:rsid w:val="004F3724"/>
    <w:rsid w:val="004F3CB5"/>
    <w:rsid w:val="004F4B6E"/>
    <w:rsid w:val="004F4BC4"/>
    <w:rsid w:val="004F5003"/>
    <w:rsid w:val="004F5D09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08DE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A96"/>
    <w:rsid w:val="005E3D20"/>
    <w:rsid w:val="005E3E66"/>
    <w:rsid w:val="005E477F"/>
    <w:rsid w:val="005E4CD6"/>
    <w:rsid w:val="005E567F"/>
    <w:rsid w:val="005E56EE"/>
    <w:rsid w:val="005E5CD2"/>
    <w:rsid w:val="005E65E9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5C35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887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946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304A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0D1"/>
    <w:rsid w:val="0068141D"/>
    <w:rsid w:val="0068190A"/>
    <w:rsid w:val="0068295A"/>
    <w:rsid w:val="00682A05"/>
    <w:rsid w:val="00682A10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381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351"/>
    <w:rsid w:val="006A4F73"/>
    <w:rsid w:val="006A52AC"/>
    <w:rsid w:val="006A57BF"/>
    <w:rsid w:val="006A6358"/>
    <w:rsid w:val="006A67C4"/>
    <w:rsid w:val="006A6E27"/>
    <w:rsid w:val="006A6EC7"/>
    <w:rsid w:val="006A7FF1"/>
    <w:rsid w:val="006B03A4"/>
    <w:rsid w:val="006B0B4E"/>
    <w:rsid w:val="006B0F5D"/>
    <w:rsid w:val="006B1814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10E"/>
    <w:rsid w:val="006E5351"/>
    <w:rsid w:val="006E563C"/>
    <w:rsid w:val="006E6A4C"/>
    <w:rsid w:val="006E73BA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6A94"/>
    <w:rsid w:val="006F7E36"/>
    <w:rsid w:val="0070011E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52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6806"/>
    <w:rsid w:val="00737330"/>
    <w:rsid w:val="00737DD9"/>
    <w:rsid w:val="00737F2F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A1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7C3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775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69F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A7A25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C0F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3746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191C"/>
    <w:rsid w:val="0084302C"/>
    <w:rsid w:val="00843582"/>
    <w:rsid w:val="008439D9"/>
    <w:rsid w:val="0084458E"/>
    <w:rsid w:val="00844E4A"/>
    <w:rsid w:val="00845628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2F44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2C40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C84"/>
    <w:rsid w:val="00892DEE"/>
    <w:rsid w:val="00892FCF"/>
    <w:rsid w:val="00894828"/>
    <w:rsid w:val="00894877"/>
    <w:rsid w:val="008951A7"/>
    <w:rsid w:val="008956D2"/>
    <w:rsid w:val="0089589E"/>
    <w:rsid w:val="0089654B"/>
    <w:rsid w:val="00897FBD"/>
    <w:rsid w:val="008A03A0"/>
    <w:rsid w:val="008A0549"/>
    <w:rsid w:val="008A0686"/>
    <w:rsid w:val="008A0ED3"/>
    <w:rsid w:val="008A0F35"/>
    <w:rsid w:val="008A1346"/>
    <w:rsid w:val="008A1594"/>
    <w:rsid w:val="008A2252"/>
    <w:rsid w:val="008A3184"/>
    <w:rsid w:val="008A3613"/>
    <w:rsid w:val="008A38D2"/>
    <w:rsid w:val="008A416C"/>
    <w:rsid w:val="008A42AC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314"/>
    <w:rsid w:val="008B5316"/>
    <w:rsid w:val="008B5D50"/>
    <w:rsid w:val="008B6387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96E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450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4BB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49FA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B92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47EF"/>
    <w:rsid w:val="00964B90"/>
    <w:rsid w:val="00965102"/>
    <w:rsid w:val="00965B63"/>
    <w:rsid w:val="00965DDA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D00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1FA2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692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06BD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49F"/>
    <w:rsid w:val="00A1175B"/>
    <w:rsid w:val="00A117C0"/>
    <w:rsid w:val="00A11A8C"/>
    <w:rsid w:val="00A121E0"/>
    <w:rsid w:val="00A12209"/>
    <w:rsid w:val="00A12ECF"/>
    <w:rsid w:val="00A13EFC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5C8"/>
    <w:rsid w:val="00A37C66"/>
    <w:rsid w:val="00A404A1"/>
    <w:rsid w:val="00A40701"/>
    <w:rsid w:val="00A40B2F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72FA"/>
    <w:rsid w:val="00A477AA"/>
    <w:rsid w:val="00A47FEF"/>
    <w:rsid w:val="00A5047D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F6F"/>
    <w:rsid w:val="00A631DF"/>
    <w:rsid w:val="00A634F7"/>
    <w:rsid w:val="00A637FF"/>
    <w:rsid w:val="00A64189"/>
    <w:rsid w:val="00A64949"/>
    <w:rsid w:val="00A64A33"/>
    <w:rsid w:val="00A64BA5"/>
    <w:rsid w:val="00A65179"/>
    <w:rsid w:val="00A653AF"/>
    <w:rsid w:val="00A65806"/>
    <w:rsid w:val="00A65B7A"/>
    <w:rsid w:val="00A66DFA"/>
    <w:rsid w:val="00A66EB9"/>
    <w:rsid w:val="00A67481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DC5"/>
    <w:rsid w:val="00A834D5"/>
    <w:rsid w:val="00A83839"/>
    <w:rsid w:val="00A83857"/>
    <w:rsid w:val="00A83A46"/>
    <w:rsid w:val="00A83F25"/>
    <w:rsid w:val="00A8421B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58FD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254F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7FE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27C90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883"/>
    <w:rsid w:val="00B73AB0"/>
    <w:rsid w:val="00B75529"/>
    <w:rsid w:val="00B76617"/>
    <w:rsid w:val="00B77130"/>
    <w:rsid w:val="00B77146"/>
    <w:rsid w:val="00B773C7"/>
    <w:rsid w:val="00B77661"/>
    <w:rsid w:val="00B77958"/>
    <w:rsid w:val="00B77C75"/>
    <w:rsid w:val="00B802B3"/>
    <w:rsid w:val="00B809A4"/>
    <w:rsid w:val="00B80DA5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2644"/>
    <w:rsid w:val="00BA2E47"/>
    <w:rsid w:val="00BA320D"/>
    <w:rsid w:val="00BA3367"/>
    <w:rsid w:val="00BA350A"/>
    <w:rsid w:val="00BA3D65"/>
    <w:rsid w:val="00BA4CB3"/>
    <w:rsid w:val="00BA5131"/>
    <w:rsid w:val="00BA522F"/>
    <w:rsid w:val="00BA53FA"/>
    <w:rsid w:val="00BA5C77"/>
    <w:rsid w:val="00BA5F85"/>
    <w:rsid w:val="00BA632E"/>
    <w:rsid w:val="00BA6C3C"/>
    <w:rsid w:val="00BA6F20"/>
    <w:rsid w:val="00BA7347"/>
    <w:rsid w:val="00BA7551"/>
    <w:rsid w:val="00BA780A"/>
    <w:rsid w:val="00BA7D16"/>
    <w:rsid w:val="00BB0301"/>
    <w:rsid w:val="00BB062F"/>
    <w:rsid w:val="00BB0F2B"/>
    <w:rsid w:val="00BB19D6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358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8C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6D02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8D"/>
    <w:rsid w:val="00C8649C"/>
    <w:rsid w:val="00C86A0E"/>
    <w:rsid w:val="00C873DB"/>
    <w:rsid w:val="00C87805"/>
    <w:rsid w:val="00C9093D"/>
    <w:rsid w:val="00C91E9B"/>
    <w:rsid w:val="00C93010"/>
    <w:rsid w:val="00C9321E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08DE"/>
    <w:rsid w:val="00CB22A4"/>
    <w:rsid w:val="00CB23A0"/>
    <w:rsid w:val="00CB2BDE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C732F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E4"/>
    <w:rsid w:val="00CD7DBD"/>
    <w:rsid w:val="00CE0695"/>
    <w:rsid w:val="00CE06A6"/>
    <w:rsid w:val="00CE1637"/>
    <w:rsid w:val="00CE1ADC"/>
    <w:rsid w:val="00CE1CF6"/>
    <w:rsid w:val="00CE213B"/>
    <w:rsid w:val="00CE2370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4E4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67CA0"/>
    <w:rsid w:val="00D701B6"/>
    <w:rsid w:val="00D719CF"/>
    <w:rsid w:val="00D71C64"/>
    <w:rsid w:val="00D72976"/>
    <w:rsid w:val="00D73071"/>
    <w:rsid w:val="00D7334B"/>
    <w:rsid w:val="00D738E9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472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5AA"/>
    <w:rsid w:val="00DB1F1F"/>
    <w:rsid w:val="00DB2923"/>
    <w:rsid w:val="00DB3B12"/>
    <w:rsid w:val="00DB407A"/>
    <w:rsid w:val="00DB4C3C"/>
    <w:rsid w:val="00DB59F6"/>
    <w:rsid w:val="00DB6A23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521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0CA9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5B3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04C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08CD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23"/>
    <w:rsid w:val="00EC6DF5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12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6EF7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238"/>
    <w:rsid w:val="00F10656"/>
    <w:rsid w:val="00F10C3B"/>
    <w:rsid w:val="00F113C0"/>
    <w:rsid w:val="00F114A1"/>
    <w:rsid w:val="00F11DB4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56F83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4B26"/>
    <w:rsid w:val="00F6535F"/>
    <w:rsid w:val="00F655E3"/>
    <w:rsid w:val="00F655FC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1CAC"/>
    <w:rsid w:val="00F91FAD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2EC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B1E"/>
    <w:rsid w:val="00FB6E66"/>
    <w:rsid w:val="00FC0549"/>
    <w:rsid w:val="00FC05C1"/>
    <w:rsid w:val="00FC15A0"/>
    <w:rsid w:val="00FC1C00"/>
    <w:rsid w:val="00FC2E37"/>
    <w:rsid w:val="00FC308A"/>
    <w:rsid w:val="00FC40DE"/>
    <w:rsid w:val="00FC4641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B37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33D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735936DB-EF16-45D4-86FD-DD1101D8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7DEBA3-A072-4C38-8C47-8444D5455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4126</Words>
  <Characters>23519</Characters>
  <Application>Microsoft Office Word</Application>
  <DocSecurity>8</DocSecurity>
  <Lines>195</Lines>
  <Paragraphs>55</Paragraphs>
  <ScaleCrop>false</ScaleCrop>
  <Company/>
  <LinksUpToDate>false</LinksUpToDate>
  <CharactersWithSpaces>27590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Milly Lewis</cp:lastModifiedBy>
  <cp:revision>80</cp:revision>
  <dcterms:created xsi:type="dcterms:W3CDTF">2024-11-08T17:49:00Z</dcterms:created>
  <dcterms:modified xsi:type="dcterms:W3CDTF">2024-12-20T15:02:00Z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